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1. Oświadczam, ze zapoznałam/em się z treścią Regulaminu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wraz z załącznikami, innymi dokumentami załączonymi do dokumentacji </w:t>
      </w:r>
      <w:r w:rsidR="00535DE8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naboru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i</w:t>
      </w:r>
      <w:r w:rsidR="00117A45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akceptuję zasady i warunki udziału w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naborze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</w:tblGrid>
      <w:tr w:rsidR="00727F63" w:rsidRPr="00E03B4B" w:rsidTr="00727F63">
        <w:trPr>
          <w:trHeight w:val="451"/>
        </w:trPr>
        <w:tc>
          <w:tcPr>
            <w:tcW w:w="1728" w:type="dxa"/>
          </w:tcPr>
          <w:p w:rsidR="00727F63" w:rsidRPr="00E03B4B" w:rsidRDefault="00727F6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727F63" w:rsidRPr="00E03B4B" w:rsidRDefault="00727F6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727F63" w:rsidRPr="00E03B4B" w:rsidRDefault="00727F6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2.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</w:tblGrid>
      <w:tr w:rsidR="00727F63" w:rsidRPr="00E03B4B" w:rsidTr="003606E4">
        <w:trPr>
          <w:trHeight w:val="451"/>
        </w:trPr>
        <w:tc>
          <w:tcPr>
            <w:tcW w:w="1728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3.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</w:tblGrid>
      <w:tr w:rsidR="00727F63" w:rsidRPr="00E03B4B" w:rsidTr="003606E4">
        <w:trPr>
          <w:trHeight w:val="451"/>
        </w:trPr>
        <w:tc>
          <w:tcPr>
            <w:tcW w:w="1728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4. </w:t>
      </w:r>
      <w:r w:rsidR="007F080D" w:rsidRPr="00E03B4B">
        <w:rPr>
          <w:rFonts w:ascii="Arial" w:hAnsi="Arial" w:cs="Arial"/>
          <w:sz w:val="24"/>
          <w:szCs w:val="24"/>
        </w:rPr>
        <w:t>Oświadczam, że realizując projekt przed dniem złożenia wniosku,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>przestrzegałem/łam obowiązujących przepisów prawa dotyczących danej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Rozporządzenia Parlamentu Europejskiego i Rady (UE) nr 2021/1060 z dnia 24 czerwca 2021 r.</w:t>
      </w:r>
      <w:r w:rsidR="007F080D" w:rsidRPr="00E03B4B">
        <w:rPr>
          <w:rFonts w:ascii="Arial" w:hAnsi="Arial" w:cs="Arial"/>
          <w:sz w:val="24"/>
          <w:szCs w:val="24"/>
        </w:rPr>
        <w:t>) (dotyczy tylko projektów</w:t>
      </w:r>
      <w:r w:rsidR="00117A45">
        <w:rPr>
          <w:rFonts w:ascii="Arial" w:hAnsi="Arial" w:cs="Arial"/>
          <w:sz w:val="24"/>
          <w:szCs w:val="24"/>
        </w:rPr>
        <w:t xml:space="preserve"> </w:t>
      </w:r>
      <w:r w:rsidR="007F080D" w:rsidRPr="00E03B4B">
        <w:rPr>
          <w:rFonts w:ascii="Arial" w:hAnsi="Arial" w:cs="Arial"/>
          <w:sz w:val="24"/>
          <w:szCs w:val="24"/>
        </w:rPr>
        <w:t>nieobjętych pomoc</w:t>
      </w:r>
      <w:r w:rsidR="00117A45">
        <w:rPr>
          <w:rFonts w:ascii="Arial" w:hAnsi="Arial" w:cs="Arial"/>
          <w:sz w:val="24"/>
          <w:szCs w:val="24"/>
        </w:rPr>
        <w:t>ą</w:t>
      </w:r>
      <w:r w:rsidR="007F080D" w:rsidRPr="00E03B4B">
        <w:rPr>
          <w:rFonts w:ascii="Arial" w:hAnsi="Arial" w:cs="Arial"/>
          <w:sz w:val="24"/>
          <w:szCs w:val="24"/>
        </w:rPr>
        <w:t xml:space="preserve"> publiczną)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  <w:gridCol w:w="1701"/>
      </w:tblGrid>
      <w:tr w:rsidR="00FE2619" w:rsidRPr="00E03B4B" w:rsidTr="003606E4">
        <w:trPr>
          <w:trHeight w:val="451"/>
        </w:trPr>
        <w:tc>
          <w:tcPr>
            <w:tcW w:w="1728" w:type="dxa"/>
          </w:tcPr>
          <w:p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1701" w:type="dxa"/>
          </w:tcPr>
          <w:p w:rsidR="00FE2619" w:rsidRPr="00E03B4B" w:rsidRDefault="00FE2619" w:rsidP="003606E4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5. Oświadczam, że projekt nie został fizycznie</w:t>
      </w:r>
      <w:r w:rsidR="003D2441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zgodnie z art. 63 ust. 6 Rozporządzenia Parlamentu Europejskiego i Rady (UE) nr 2021/1060 z dnia 24 czerwca 2021 r.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</w:tblGrid>
      <w:tr w:rsidR="00727F63" w:rsidRPr="00E03B4B" w:rsidTr="003606E4">
        <w:trPr>
          <w:trHeight w:val="451"/>
        </w:trPr>
        <w:tc>
          <w:tcPr>
            <w:tcW w:w="1728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6. Oświadczam, że żaden z wydatków kwalifikowalnych w ramach niniejszego projektu nie podlega i nie będzie podlegał podwójnemu finansowaniu.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</w:tblGrid>
      <w:tr w:rsidR="00727F63" w:rsidRPr="00E03B4B" w:rsidTr="003606E4">
        <w:trPr>
          <w:trHeight w:val="451"/>
        </w:trPr>
        <w:tc>
          <w:tcPr>
            <w:tcW w:w="1728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5258FF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1" w:name="_Hlk147993806"/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7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nie pozostaję pod zarządem komisarycznym lub nie znajduję się w toku likwidacji, postępowania upadłościowego (w tym nie oddalono wniosku o ogłoszenie upadłości z powodu braku majątku upadłego wystarczającego na zaspokojenie kosztów postępowania upadłościowego), postępowania naprawczego (dotyczy tylko przedsiębiorców, tj. osób wpisanych do Centralnej Ewidencji i Informacji o Działalności Gospodarczej lub podmiotów wpisanych do rejestru przedsiębiorców Krajowego Rejestru Sądowego).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</w:tblGrid>
      <w:tr w:rsidR="00727F63" w:rsidRPr="00E03B4B" w:rsidTr="003606E4">
        <w:trPr>
          <w:trHeight w:val="451"/>
        </w:trPr>
        <w:tc>
          <w:tcPr>
            <w:tcW w:w="1728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bookmarkEnd w:id="1"/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FE2619" w:rsidRPr="00E03B4B" w:rsidRDefault="005258FF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nie jestem podmiotem wykluczonym z możliwości ubiegania się o dofinansowanie: </w:t>
      </w:r>
    </w:p>
    <w:p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1) na podstawie art. 207 ust. 4 ustawy z dnia 27 sierpnia 2009 r. o finansach publicznych, </w:t>
      </w:r>
    </w:p>
    <w:p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 xml:space="preserve">art. 9 ustawy z dnia 28 października 2002 r. o odpowiedzialności podmiotów zbiorowych za czyny zabronione pod groźbą kary 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(Dz.U. 2023, poz. 659),</w:t>
      </w:r>
    </w:p>
    <w:p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:rsidR="00B170EC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p w:rsidR="007457AF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sz w:val="24"/>
          <w:szCs w:val="24"/>
          <w:lang w:eastAsia="pl-PL"/>
        </w:rPr>
      </w:pP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</w:tblGrid>
      <w:tr w:rsidR="00727F63" w:rsidRPr="00E03B4B" w:rsidTr="003606E4">
        <w:trPr>
          <w:trHeight w:val="451"/>
        </w:trPr>
        <w:tc>
          <w:tcPr>
            <w:tcW w:w="1728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4212D" w:rsidRPr="0074212D" w:rsidRDefault="0074212D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11. Oświadczam, że </w:t>
      </w:r>
      <w:r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</w:tblGrid>
      <w:tr w:rsidR="0074212D" w:rsidRPr="0074212D" w:rsidTr="00F91A7F">
        <w:trPr>
          <w:trHeight w:val="451"/>
        </w:trPr>
        <w:tc>
          <w:tcPr>
            <w:tcW w:w="1728" w:type="dxa"/>
          </w:tcPr>
          <w:p w:rsidR="0074212D" w:rsidRPr="0074212D" w:rsidRDefault="0074212D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74212D" w:rsidRPr="0074212D" w:rsidRDefault="0074212D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74212D" w:rsidRPr="0074212D" w:rsidRDefault="0074212D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74212D">
              <w:rPr>
                <w:rFonts w:ascii="Arial Narrow" w:hAnsi="Arial Narrow" w:cs="Arial"/>
                <w:b/>
              </w:rPr>
              <w:t xml:space="preserve"> 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:rsidR="0074212D" w:rsidRPr="0074212D" w:rsidRDefault="0074212D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74212D">
        <w:rPr>
          <w:rFonts w:ascii="Arial" w:hAnsi="Arial" w:cs="Arial"/>
          <w:iCs/>
          <w:sz w:val="24"/>
          <w:szCs w:val="24"/>
        </w:rPr>
        <w:lastRenderedPageBreak/>
        <w:t xml:space="preserve">12. Oświadczam, że </w:t>
      </w:r>
      <w:r w:rsidRPr="0074212D">
        <w:rPr>
          <w:rFonts w:ascii="Arial" w:hAnsi="Arial" w:cs="Arial"/>
          <w:sz w:val="24"/>
          <w:szCs w:val="24"/>
        </w:rPr>
        <w:t>na terenie JST (która jest Wnioskodawcą lub której podmiot zależny lub kontrolowany jest Wnioskodawcą)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</w:tblGrid>
      <w:tr w:rsidR="0074212D" w:rsidRPr="0074212D" w:rsidTr="00F91A7F">
        <w:trPr>
          <w:trHeight w:val="451"/>
        </w:trPr>
        <w:tc>
          <w:tcPr>
            <w:tcW w:w="1728" w:type="dxa"/>
          </w:tcPr>
          <w:p w:rsidR="0074212D" w:rsidRPr="0074212D" w:rsidRDefault="0074212D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74212D" w:rsidRPr="0074212D" w:rsidRDefault="0074212D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74212D" w:rsidRPr="0074212D" w:rsidRDefault="0074212D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74212D">
              <w:rPr>
                <w:rFonts w:ascii="Arial Narrow" w:hAnsi="Arial Narrow" w:cs="Arial"/>
                <w:b/>
              </w:rPr>
              <w:t xml:space="preserve"> 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:rsidR="00186D01" w:rsidRP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74212D">
        <w:rPr>
          <w:rFonts w:ascii="Arial" w:hAnsi="Arial" w:cs="Arial"/>
          <w:sz w:val="24"/>
          <w:szCs w:val="24"/>
        </w:rPr>
        <w:t>13. Oświadczam, że projekt został uzgodniony z JST szczebla regionalnego, pełniącą rolę koordynatora działań z zakresu wsparcia promocji gospodarczej i internacjonalizacji przedsiębiorstw z sektora MŚP.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  <w:gridCol w:w="1985"/>
      </w:tblGrid>
      <w:tr w:rsidR="0073596C" w:rsidRPr="00E03B4B" w:rsidTr="008A5E7D">
        <w:trPr>
          <w:trHeight w:val="451"/>
        </w:trPr>
        <w:tc>
          <w:tcPr>
            <w:tcW w:w="1728" w:type="dxa"/>
          </w:tcPr>
          <w:p w:rsidR="0073596C" w:rsidRPr="00E03B4B" w:rsidRDefault="0073596C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73596C" w:rsidRPr="00E03B4B" w:rsidRDefault="0073596C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73596C" w:rsidRPr="00E03B4B" w:rsidRDefault="0073596C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1985" w:type="dxa"/>
          </w:tcPr>
          <w:p w:rsidR="0073596C" w:rsidRPr="00E03B4B" w:rsidRDefault="0073596C" w:rsidP="00F91A7F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 xml:space="preserve"> dotyczy</w:t>
            </w:r>
          </w:p>
        </w:tc>
      </w:tr>
    </w:tbl>
    <w:p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2" w:name="_Hlk147993920"/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nie zalegam z opłacaniem składek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</w:tblGrid>
      <w:tr w:rsidR="00727F63" w:rsidRPr="00E03B4B" w:rsidTr="003606E4">
        <w:trPr>
          <w:trHeight w:val="451"/>
        </w:trPr>
        <w:tc>
          <w:tcPr>
            <w:tcW w:w="1728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bookmarkEnd w:id="2"/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posiadam środki finansowe zabezpieczające wkład własny na realizację projektu (na pokrycie wydatków nieobjętych dofinansowaniem).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</w:tblGrid>
      <w:tr w:rsidR="00727F63" w:rsidRPr="00E03B4B" w:rsidTr="003606E4">
        <w:trPr>
          <w:trHeight w:val="451"/>
        </w:trPr>
        <w:tc>
          <w:tcPr>
            <w:tcW w:w="1728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udzielanie informacji na potrzeby ewaluacji (ocen), przeprowadzanych przez Instytucję Zarządzającą, Instytucję Pośredniczącą, Instytucję Wdrażającą lub inną uprawnioną instytucję lub jednostkę organizacyjną.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</w:tblGrid>
      <w:tr w:rsidR="00727F63" w:rsidRPr="00E03B4B" w:rsidTr="003606E4">
        <w:trPr>
          <w:trHeight w:val="451"/>
        </w:trPr>
        <w:tc>
          <w:tcPr>
            <w:tcW w:w="1728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>7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udostępnienie niniejszego wniosku o</w:t>
      </w:r>
      <w:r w:rsidR="00D45AFC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dofinansowanie podmiotom dokonującym ewaluacji, z zastrzeżeniem ochrony informacji w nim zawartych.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</w:tblGrid>
      <w:tr w:rsidR="00727F63" w:rsidRPr="00E03B4B" w:rsidTr="003606E4">
        <w:trPr>
          <w:trHeight w:val="451"/>
        </w:trPr>
        <w:tc>
          <w:tcPr>
            <w:tcW w:w="1728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</w:tblGrid>
      <w:tr w:rsidR="00727F63" w:rsidRPr="00E03B4B" w:rsidTr="003606E4">
        <w:trPr>
          <w:trHeight w:val="451"/>
        </w:trPr>
        <w:tc>
          <w:tcPr>
            <w:tcW w:w="1728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B170EC" w:rsidRPr="00E03B4B" w:rsidRDefault="00C522CE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>9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weryfikacji warunków formalnych, oceny formalnej, merytorycznej, środowiskowej,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</w:tblGrid>
      <w:tr w:rsidR="00727F63" w:rsidRPr="00E03B4B" w:rsidTr="003606E4">
        <w:trPr>
          <w:trHeight w:val="451"/>
        </w:trPr>
        <w:tc>
          <w:tcPr>
            <w:tcW w:w="1728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:rsidR="00FA19B6" w:rsidRPr="00E03B4B" w:rsidRDefault="00FA19B6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:rsidR="00FE2619" w:rsidRPr="00E03B4B" w:rsidRDefault="0074212D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20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8"/>
        <w:gridCol w:w="1102"/>
        <w:gridCol w:w="1276"/>
      </w:tblGrid>
      <w:tr w:rsidR="00FE2619" w:rsidTr="003606E4">
        <w:trPr>
          <w:trHeight w:val="451"/>
        </w:trPr>
        <w:tc>
          <w:tcPr>
            <w:tcW w:w="1728" w:type="dxa"/>
          </w:tcPr>
          <w:p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276" w:type="dxa"/>
          </w:tcPr>
          <w:p w:rsidR="00FE2619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</w:p>
        </w:tc>
      </w:tr>
    </w:tbl>
    <w:p w:rsidR="00FE2619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:rsidR="00F662D1" w:rsidRDefault="00F662D1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:rsidR="00F662D1" w:rsidRDefault="00F662D1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:rsidR="00F662D1" w:rsidRPr="00F662D1" w:rsidRDefault="00F662D1" w:rsidP="00F662D1">
      <w:pPr>
        <w:spacing w:after="120" w:line="276" w:lineRule="auto"/>
        <w:ind w:left="4248" w:firstLine="708"/>
        <w:rPr>
          <w:rFonts w:ascii="Arial" w:hAnsi="Arial" w:cs="Arial"/>
          <w:sz w:val="24"/>
          <w:szCs w:val="24"/>
        </w:rPr>
      </w:pPr>
      <w:r w:rsidRPr="00F662D1">
        <w:rPr>
          <w:rFonts w:ascii="Arial" w:hAnsi="Arial" w:cs="Arial"/>
          <w:sz w:val="24"/>
          <w:szCs w:val="24"/>
        </w:rPr>
        <w:t xml:space="preserve">……........................................ </w:t>
      </w:r>
    </w:p>
    <w:p w:rsidR="00F662D1" w:rsidRPr="00F662D1" w:rsidRDefault="00F662D1" w:rsidP="00F662D1">
      <w:pPr>
        <w:spacing w:after="120" w:line="276" w:lineRule="auto"/>
        <w:ind w:left="4248"/>
        <w:rPr>
          <w:rFonts w:ascii="Arial" w:hAnsi="Arial" w:cs="Arial"/>
          <w:sz w:val="20"/>
          <w:szCs w:val="24"/>
        </w:rPr>
      </w:pPr>
      <w:r w:rsidRPr="00F662D1">
        <w:rPr>
          <w:rFonts w:ascii="Arial" w:hAnsi="Arial" w:cs="Arial"/>
          <w:i/>
          <w:iCs/>
          <w:sz w:val="20"/>
          <w:szCs w:val="24"/>
        </w:rPr>
        <w:t>podpis osoby/ osób uprawnionej/</w:t>
      </w:r>
      <w:proofErr w:type="spellStart"/>
      <w:r w:rsidRPr="00F662D1">
        <w:rPr>
          <w:rFonts w:ascii="Arial" w:hAnsi="Arial" w:cs="Arial"/>
          <w:i/>
          <w:iCs/>
          <w:sz w:val="20"/>
          <w:szCs w:val="24"/>
        </w:rPr>
        <w:t>ych</w:t>
      </w:r>
      <w:proofErr w:type="spellEnd"/>
      <w:r w:rsidRPr="00F662D1">
        <w:rPr>
          <w:rFonts w:ascii="Arial" w:hAnsi="Arial" w:cs="Arial"/>
          <w:i/>
          <w:iCs/>
          <w:sz w:val="20"/>
          <w:szCs w:val="24"/>
        </w:rPr>
        <w:t xml:space="preserve"> lub</w:t>
      </w:r>
      <w:r w:rsidRPr="00F662D1">
        <w:rPr>
          <w:rFonts w:ascii="Arial" w:hAnsi="Arial" w:cs="Arial"/>
          <w:sz w:val="20"/>
          <w:szCs w:val="24"/>
        </w:rPr>
        <w:t xml:space="preserve"> </w:t>
      </w:r>
      <w:r w:rsidRPr="00F662D1">
        <w:rPr>
          <w:rFonts w:ascii="Arial" w:hAnsi="Arial" w:cs="Arial"/>
          <w:i/>
          <w:iCs/>
          <w:sz w:val="20"/>
          <w:szCs w:val="24"/>
        </w:rPr>
        <w:t>upoważnionej/</w:t>
      </w:r>
      <w:proofErr w:type="spellStart"/>
      <w:r w:rsidRPr="00F662D1">
        <w:rPr>
          <w:rFonts w:ascii="Arial" w:hAnsi="Arial" w:cs="Arial"/>
          <w:i/>
          <w:iCs/>
          <w:sz w:val="20"/>
          <w:szCs w:val="24"/>
        </w:rPr>
        <w:t>ych</w:t>
      </w:r>
      <w:proofErr w:type="spellEnd"/>
      <w:r w:rsidRPr="00F662D1">
        <w:rPr>
          <w:rFonts w:ascii="Arial" w:hAnsi="Arial" w:cs="Arial"/>
          <w:i/>
          <w:iCs/>
          <w:sz w:val="20"/>
          <w:szCs w:val="24"/>
        </w:rPr>
        <w:t xml:space="preserve"> do reprezentowania Wnioskodawcy</w:t>
      </w:r>
    </w:p>
    <w:sectPr w:rsidR="00F662D1" w:rsidRPr="00F662D1" w:rsidSect="004D461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4194265"/>
      <w:docPartObj>
        <w:docPartGallery w:val="Page Numbers (Bottom of Page)"/>
        <w:docPartUnique/>
      </w:docPartObj>
    </w:sdtPr>
    <w:sdtContent>
      <w:p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4D4617">
          <w:fldChar w:fldCharType="begin"/>
        </w:r>
        <w:r w:rsidR="00F1112A">
          <w:instrText>PAGE   \* MERGEFORMAT</w:instrText>
        </w:r>
        <w:r w:rsidR="004D4617">
          <w:fldChar w:fldCharType="separate"/>
        </w:r>
        <w:r w:rsidR="00F662D1">
          <w:rPr>
            <w:noProof/>
          </w:rPr>
          <w:t>4</w:t>
        </w:r>
        <w:r w:rsidR="004D4617">
          <w:fldChar w:fldCharType="end"/>
        </w:r>
      </w:p>
    </w:sdtContent>
  </w:sdt>
  <w:p w:rsidR="00F1112A" w:rsidRDefault="00F1112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nr 1 do wniosku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0EC"/>
    <w:rsid w:val="00117A45"/>
    <w:rsid w:val="001335E3"/>
    <w:rsid w:val="00186D01"/>
    <w:rsid w:val="00345885"/>
    <w:rsid w:val="003D2441"/>
    <w:rsid w:val="004D4617"/>
    <w:rsid w:val="004D55F1"/>
    <w:rsid w:val="005258FF"/>
    <w:rsid w:val="00535DE8"/>
    <w:rsid w:val="005B6CDD"/>
    <w:rsid w:val="006A51C8"/>
    <w:rsid w:val="00727F63"/>
    <w:rsid w:val="0073596C"/>
    <w:rsid w:val="0074212D"/>
    <w:rsid w:val="007457AF"/>
    <w:rsid w:val="007A4B3F"/>
    <w:rsid w:val="007F080D"/>
    <w:rsid w:val="007F3E80"/>
    <w:rsid w:val="00806E89"/>
    <w:rsid w:val="008D5269"/>
    <w:rsid w:val="009D6EE2"/>
    <w:rsid w:val="00B170EC"/>
    <w:rsid w:val="00C522CE"/>
    <w:rsid w:val="00C870D7"/>
    <w:rsid w:val="00C95342"/>
    <w:rsid w:val="00CA2752"/>
    <w:rsid w:val="00CA48EC"/>
    <w:rsid w:val="00D01CB8"/>
    <w:rsid w:val="00D45AFC"/>
    <w:rsid w:val="00DF2A63"/>
    <w:rsid w:val="00E03B4B"/>
    <w:rsid w:val="00EA5BE2"/>
    <w:rsid w:val="00F1112A"/>
    <w:rsid w:val="00F662D1"/>
    <w:rsid w:val="00FA19B6"/>
    <w:rsid w:val="00FA49AB"/>
    <w:rsid w:val="00FE2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461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864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ANGMOK</cp:lastModifiedBy>
  <cp:revision>15</cp:revision>
  <cp:lastPrinted>2023-06-20T11:20:00Z</cp:lastPrinted>
  <dcterms:created xsi:type="dcterms:W3CDTF">2023-06-20T07:12:00Z</dcterms:created>
  <dcterms:modified xsi:type="dcterms:W3CDTF">2023-10-18T12:09:00Z</dcterms:modified>
</cp:coreProperties>
</file>