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02" w:rsidRPr="001835B3" w:rsidRDefault="00BD4402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 w:rsidRPr="001835B3">
        <w:rPr>
          <w:rFonts w:asciiTheme="minorHAnsi" w:hAnsiTheme="minorHAnsi" w:cstheme="minorHAnsi"/>
          <w:sz w:val="28"/>
          <w:szCs w:val="28"/>
        </w:rPr>
        <w:t>wzór</w:t>
      </w:r>
    </w:p>
    <w:p w:rsidR="00861A53" w:rsidRPr="001835B3" w:rsidRDefault="007D358E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 xml:space="preserve">PROTOKÓŁ Z BADANIA SPRAWOZDANIA </w:t>
      </w:r>
      <w:r w:rsidR="007721DA" w:rsidRPr="001835B3">
        <w:rPr>
          <w:rFonts w:asciiTheme="minorHAnsi" w:hAnsiTheme="minorHAnsi" w:cstheme="minorHAnsi"/>
          <w:sz w:val="28"/>
          <w:szCs w:val="28"/>
        </w:rPr>
        <w:t>OKRESOWEGO</w:t>
      </w:r>
      <w:r w:rsidR="00BD4402" w:rsidRPr="001835B3">
        <w:rPr>
          <w:rFonts w:asciiTheme="minorHAnsi" w:hAnsiTheme="minorHAnsi" w:cstheme="minorHAnsi"/>
          <w:sz w:val="28"/>
          <w:szCs w:val="28"/>
        </w:rPr>
        <w:t>/ROCZNEGO</w:t>
      </w:r>
      <w:r w:rsidR="00780BBD">
        <w:rPr>
          <w:rFonts w:asciiTheme="minorHAnsi" w:hAnsiTheme="minorHAnsi" w:cstheme="minorHAnsi"/>
          <w:sz w:val="28"/>
          <w:szCs w:val="28"/>
        </w:rPr>
        <w:t>/KOŃCOWEGO</w:t>
      </w:r>
      <w:r w:rsidR="00780BBD">
        <w:rPr>
          <w:rStyle w:val="Odwoanieprzypisudolnego"/>
          <w:rFonts w:asciiTheme="minorHAnsi" w:hAnsiTheme="minorHAnsi" w:cstheme="minorHAnsi"/>
          <w:szCs w:val="28"/>
        </w:rPr>
        <w:footnoteReference w:id="1"/>
      </w:r>
      <w:r w:rsidR="007721DA" w:rsidRPr="001835B3">
        <w:rPr>
          <w:rFonts w:asciiTheme="minorHAnsi" w:hAnsiTheme="minorHAnsi" w:cstheme="minorHAnsi"/>
          <w:sz w:val="28"/>
          <w:szCs w:val="28"/>
        </w:rPr>
        <w:t xml:space="preserve"> </w:t>
      </w:r>
      <w:r w:rsidR="00780BBD">
        <w:rPr>
          <w:rFonts w:asciiTheme="minorHAnsi" w:hAnsiTheme="minorHAnsi" w:cstheme="minorHAnsi"/>
          <w:sz w:val="28"/>
          <w:szCs w:val="28"/>
        </w:rPr>
        <w:br/>
      </w:r>
      <w:r w:rsidR="001835B3">
        <w:rPr>
          <w:rFonts w:asciiTheme="minorHAnsi" w:hAnsiTheme="minorHAnsi" w:cstheme="minorHAnsi"/>
          <w:sz w:val="28"/>
          <w:szCs w:val="28"/>
        </w:rPr>
        <w:t>Z </w:t>
      </w:r>
      <w:r w:rsidRPr="001835B3">
        <w:rPr>
          <w:rFonts w:asciiTheme="minorHAnsi" w:hAnsiTheme="minorHAnsi" w:cstheme="minorHAnsi"/>
          <w:sz w:val="28"/>
          <w:szCs w:val="28"/>
        </w:rPr>
        <w:t xml:space="preserve">REALIZACJI </w:t>
      </w:r>
      <w:r w:rsidR="00A84387">
        <w:rPr>
          <w:rFonts w:asciiTheme="minorHAnsi" w:hAnsiTheme="minorHAnsi" w:cstheme="minorHAnsi"/>
          <w:sz w:val="28"/>
          <w:szCs w:val="28"/>
        </w:rPr>
        <w:t xml:space="preserve">ZADANIA – </w:t>
      </w:r>
      <w:r w:rsidR="009D5D28">
        <w:rPr>
          <w:rFonts w:asciiTheme="minorHAnsi" w:hAnsiTheme="minorHAnsi" w:cstheme="minorHAnsi"/>
          <w:sz w:val="28"/>
          <w:szCs w:val="28"/>
        </w:rPr>
        <w:t>Gmina</w:t>
      </w:r>
      <w:r w:rsidR="00A84387">
        <w:rPr>
          <w:rFonts w:asciiTheme="minorHAnsi" w:hAnsiTheme="minorHAnsi" w:cstheme="minorHAnsi"/>
          <w:sz w:val="28"/>
          <w:szCs w:val="28"/>
        </w:rPr>
        <w:t xml:space="preserve"> ….</w:t>
      </w:r>
      <w:r w:rsidR="00BD4402" w:rsidRPr="001835B3">
        <w:rPr>
          <w:rFonts w:asciiTheme="minorHAnsi" w:hAnsiTheme="minorHAnsi" w:cstheme="minorHAnsi"/>
          <w:sz w:val="28"/>
          <w:szCs w:val="28"/>
        </w:rPr>
        <w:t>, UMOWA NR……..</w:t>
      </w:r>
    </w:p>
    <w:p w:rsidR="00E727E4" w:rsidRPr="00421795" w:rsidRDefault="00281FC9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INFORMACJA OGÓLNE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1101"/>
        <w:gridCol w:w="2693"/>
        <w:gridCol w:w="567"/>
        <w:gridCol w:w="2268"/>
        <w:gridCol w:w="616"/>
        <w:gridCol w:w="1812"/>
      </w:tblGrid>
      <w:tr w:rsidR="00774B10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Nazwa i adres </w:t>
            </w:r>
            <w:proofErr w:type="spellStart"/>
            <w:r>
              <w:rPr>
                <w:rFonts w:asciiTheme="minorHAnsi" w:hAnsiTheme="minorHAnsi" w:cstheme="minorHAnsi"/>
                <w:szCs w:val="22"/>
                <w:u w:val="none"/>
              </w:rPr>
              <w:t>dotacjobiorcy</w:t>
            </w:r>
            <w:proofErr w:type="spellEnd"/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Umowa dotacji</w:t>
            </w:r>
          </w:p>
        </w:tc>
        <w:tc>
          <w:tcPr>
            <w:tcW w:w="5263" w:type="dxa"/>
            <w:gridSpan w:val="4"/>
            <w:vAlign w:val="center"/>
          </w:tcPr>
          <w:p w:rsidR="00774B10" w:rsidRPr="00DE31BC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i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i/>
                <w:szCs w:val="22"/>
                <w:u w:val="none"/>
              </w:rPr>
              <w:t>Należy wskazać numer umowy dotacji, datę jej podpisania oraz daty podpisania aneksów do umowy dotacji</w:t>
            </w:r>
          </w:p>
        </w:tc>
      </w:tr>
      <w:tr w:rsidR="00774B10" w:rsidTr="00B117D4">
        <w:tc>
          <w:tcPr>
            <w:tcW w:w="1101" w:type="dxa"/>
            <w:vMerge w:val="restart"/>
            <w:shd w:val="clear" w:color="auto" w:fill="D9D9D9" w:themeFill="background1" w:themeFillShade="D9"/>
            <w:vAlign w:val="center"/>
          </w:tcPr>
          <w:p w:rsidR="00774B10" w:rsidRDefault="00B117D4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Wartość</w:t>
            </w:r>
            <w:r w:rsidR="00774B10">
              <w:rPr>
                <w:rFonts w:asciiTheme="minorHAnsi" w:hAnsiTheme="minorHAnsi" w:cstheme="minorHAnsi"/>
                <w:szCs w:val="22"/>
                <w:u w:val="none"/>
              </w:rPr>
              <w:t xml:space="preserve"> zadania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Wartość całkowita zadania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Wydatki kwalifikowalne zgodnie z umową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Kwota przyznanej dotacji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Wkład własny </w:t>
            </w:r>
            <w:proofErr w:type="spellStart"/>
            <w:r>
              <w:rPr>
                <w:rFonts w:asciiTheme="minorHAnsi" w:hAnsiTheme="minorHAnsi" w:cstheme="minorHAnsi"/>
                <w:szCs w:val="22"/>
                <w:u w:val="none"/>
              </w:rPr>
              <w:t>dotacjobiorcy</w:t>
            </w:r>
            <w:proofErr w:type="spellEnd"/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 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Okres sprawozdawczy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od</w:t>
            </w:r>
          </w:p>
        </w:tc>
        <w:tc>
          <w:tcPr>
            <w:tcW w:w="2268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133055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Nazwa i adres podmiotu przeprowadzającego badanie oraz podstawa badania</w:t>
            </w:r>
          </w:p>
        </w:tc>
        <w:tc>
          <w:tcPr>
            <w:tcW w:w="5263" w:type="dxa"/>
            <w:gridSpan w:val="4"/>
            <w:vAlign w:val="center"/>
          </w:tcPr>
          <w:p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Data przeprowadzenia kontroli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od</w:t>
            </w:r>
          </w:p>
        </w:tc>
        <w:tc>
          <w:tcPr>
            <w:tcW w:w="2268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</w:tbl>
    <w:p w:rsidR="00DE31BC" w:rsidRDefault="00DE31BC" w:rsidP="00716255">
      <w:pPr>
        <w:pStyle w:val="Nagwek4"/>
        <w:ind w:left="567"/>
        <w:rPr>
          <w:rFonts w:asciiTheme="minorHAnsi" w:hAnsiTheme="minorHAnsi" w:cstheme="minorHAnsi"/>
          <w:szCs w:val="22"/>
          <w:u w:val="none"/>
        </w:rPr>
      </w:pPr>
    </w:p>
    <w:p w:rsidR="00E727E4" w:rsidRPr="00421795" w:rsidRDefault="0004103C" w:rsidP="00E833AE">
      <w:pPr>
        <w:pStyle w:val="Nagwek2"/>
        <w:numPr>
          <w:ilvl w:val="0"/>
          <w:numId w:val="3"/>
        </w:numPr>
        <w:pBdr>
          <w:top w:val="single" w:sz="6" w:space="6" w:color="auto"/>
        </w:pBd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BADANIE CZĘŚCI FINANSOWEJ SPRAWOZDANIA</w:t>
      </w:r>
    </w:p>
    <w:p w:rsidR="00BD4402" w:rsidRDefault="00BD4402" w:rsidP="00BD4402">
      <w:pPr>
        <w:rPr>
          <w:rFonts w:asciiTheme="minorHAnsi" w:hAnsiTheme="minorHAnsi" w:cstheme="minorHAnsi"/>
          <w:i/>
          <w:szCs w:val="22"/>
        </w:rPr>
      </w:pPr>
      <w:r w:rsidRPr="00421795">
        <w:rPr>
          <w:rFonts w:asciiTheme="minorHAnsi" w:hAnsiTheme="minorHAnsi" w:cstheme="minorHAnsi"/>
          <w:i/>
          <w:szCs w:val="22"/>
        </w:rPr>
        <w:t xml:space="preserve">W tej części </w:t>
      </w:r>
      <w:r w:rsidR="003D0E33">
        <w:rPr>
          <w:rFonts w:asciiTheme="minorHAnsi" w:hAnsiTheme="minorHAnsi" w:cstheme="minorHAnsi"/>
          <w:i/>
          <w:szCs w:val="22"/>
        </w:rPr>
        <w:t>powinny znaleźć się wnioski i ewentualne</w:t>
      </w:r>
      <w:r w:rsidRPr="00421795">
        <w:rPr>
          <w:rFonts w:asciiTheme="minorHAnsi" w:hAnsiTheme="minorHAnsi" w:cstheme="minorHAnsi"/>
          <w:i/>
          <w:szCs w:val="22"/>
        </w:rPr>
        <w:t xml:space="preserve"> uwagi rewidenta dotyczące badania części finansowej sprawozdania</w:t>
      </w:r>
      <w:r w:rsidR="00CE61D1" w:rsidRPr="00421795">
        <w:rPr>
          <w:rFonts w:asciiTheme="minorHAnsi" w:hAnsiTheme="minorHAnsi" w:cstheme="minorHAnsi"/>
          <w:i/>
          <w:szCs w:val="22"/>
        </w:rPr>
        <w:t xml:space="preserve"> i prawidłowości dokonywania wydatków</w:t>
      </w:r>
      <w:r w:rsidR="003D0E33">
        <w:rPr>
          <w:rFonts w:asciiTheme="minorHAnsi" w:hAnsiTheme="minorHAnsi" w:cstheme="minorHAnsi"/>
          <w:i/>
          <w:szCs w:val="22"/>
        </w:rPr>
        <w:t xml:space="preserve">. Informacje zawarte  </w:t>
      </w:r>
      <w:r w:rsidR="003D0E33">
        <w:rPr>
          <w:rFonts w:asciiTheme="minorHAnsi" w:hAnsiTheme="minorHAnsi" w:cstheme="minorHAnsi"/>
          <w:i/>
          <w:szCs w:val="22"/>
        </w:rPr>
        <w:br/>
        <w:t xml:space="preserve">w sprawozdaniu należy zweryfikować w odniesieniu do aktualnego budżetu zadania. </w:t>
      </w:r>
    </w:p>
    <w:p w:rsidR="00AE0368" w:rsidRDefault="00AE0368" w:rsidP="00BD4402">
      <w:pPr>
        <w:rPr>
          <w:rFonts w:asciiTheme="minorHAnsi" w:hAnsiTheme="minorHAnsi" w:cstheme="minorHAnsi"/>
          <w:i/>
          <w:szCs w:val="22"/>
        </w:rPr>
        <w:sectPr w:rsidR="00AE0368" w:rsidSect="00133055">
          <w:headerReference w:type="default" r:id="rId9"/>
          <w:footerReference w:type="default" r:id="rId10"/>
          <w:pgSz w:w="12242" w:h="15842"/>
          <w:pgMar w:top="1417" w:right="1417" w:bottom="1417" w:left="1417" w:header="567" w:footer="59" w:gutter="0"/>
          <w:cols w:space="708"/>
          <w:noEndnote/>
          <w:docGrid w:linePitch="299"/>
        </w:sectPr>
      </w:pPr>
    </w:p>
    <w:p w:rsidR="00E727E4" w:rsidRPr="00421795" w:rsidRDefault="00F0623C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>REALIZACJA BUDŻETU PROJEKTU</w:t>
      </w:r>
    </w:p>
    <w:p w:rsidR="00836BAF" w:rsidRPr="00421795" w:rsidRDefault="00F0623C" w:rsidP="00746A30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Realizacja budżetu projektu według stanu na dzień</w:t>
      </w:r>
      <w:r w:rsidR="0087413F">
        <w:rPr>
          <w:rStyle w:val="Odwoanieprzypisudolnego"/>
          <w:rFonts w:asciiTheme="minorHAnsi" w:hAnsiTheme="minorHAnsi" w:cstheme="minorHAnsi"/>
          <w:szCs w:val="22"/>
        </w:rPr>
        <w:footnoteReference w:id="2"/>
      </w:r>
      <w:r w:rsidR="00000D59" w:rsidRPr="00421795">
        <w:rPr>
          <w:rFonts w:asciiTheme="minorHAnsi" w:hAnsiTheme="minorHAnsi" w:cstheme="minorHAnsi"/>
          <w:szCs w:val="22"/>
        </w:rPr>
        <w:t xml:space="preserve"> </w:t>
      </w:r>
      <w:r w:rsidR="00BD4402" w:rsidRPr="00421795">
        <w:rPr>
          <w:rFonts w:asciiTheme="minorHAnsi" w:hAnsiTheme="minorHAnsi" w:cstheme="minorHAnsi"/>
          <w:szCs w:val="22"/>
        </w:rPr>
        <w:t>…………..</w:t>
      </w:r>
      <w:r w:rsidRPr="00421795">
        <w:rPr>
          <w:rFonts w:asciiTheme="minorHAnsi" w:hAnsiTheme="minorHAnsi" w:cstheme="minorHAnsi"/>
          <w:szCs w:val="22"/>
        </w:rPr>
        <w:t xml:space="preserve"> w poszczególnych kategoriach</w:t>
      </w:r>
      <w:r w:rsidR="008323D6" w:rsidRPr="00421795">
        <w:rPr>
          <w:rFonts w:asciiTheme="minorHAnsi" w:hAnsiTheme="minorHAnsi" w:cstheme="minorHAnsi"/>
          <w:szCs w:val="22"/>
        </w:rPr>
        <w:t xml:space="preserve"> </w:t>
      </w:r>
      <w:r w:rsidRPr="00421795">
        <w:rPr>
          <w:rFonts w:asciiTheme="minorHAnsi" w:hAnsiTheme="minorHAnsi" w:cstheme="minorHAnsi"/>
          <w:szCs w:val="22"/>
        </w:rPr>
        <w:t>przedstawia się następująco:</w:t>
      </w:r>
    </w:p>
    <w:p w:rsidR="00F0623C" w:rsidRPr="00421795" w:rsidRDefault="00F0623C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15070" w:type="dxa"/>
        <w:tblInd w:w="-92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701"/>
        <w:gridCol w:w="1701"/>
        <w:gridCol w:w="1701"/>
        <w:gridCol w:w="1701"/>
        <w:gridCol w:w="1745"/>
        <w:gridCol w:w="1701"/>
        <w:gridCol w:w="1418"/>
      </w:tblGrid>
      <w:tr w:rsidR="00293E4B" w:rsidRPr="00421795" w:rsidTr="00293E4B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18167A">
              <w:rPr>
                <w:rFonts w:asciiTheme="minorHAnsi" w:hAnsiTheme="minorHAnsi" w:cstheme="minorHAnsi"/>
                <w:b/>
                <w:sz w:val="20"/>
              </w:rPr>
              <w:t>Lp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>Nazwa kategorii wydatku</w:t>
            </w:r>
          </w:p>
        </w:tc>
        <w:tc>
          <w:tcPr>
            <w:tcW w:w="5103" w:type="dxa"/>
            <w:gridSpan w:val="3"/>
            <w:shd w:val="clear" w:color="auto" w:fill="D9D9D9" w:themeFill="background1" w:themeFillShade="D9"/>
            <w:vAlign w:val="center"/>
          </w:tcPr>
          <w:p w:rsidR="00293E4B" w:rsidRPr="0018167A" w:rsidRDefault="00293E4B" w:rsidP="008013EE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Wydatki </w:t>
            </w:r>
            <w:r w:rsidR="008013EE">
              <w:rPr>
                <w:rFonts w:asciiTheme="minorHAnsi" w:hAnsiTheme="minorHAnsi" w:cstheme="minorHAnsi"/>
                <w:b/>
                <w:sz w:val="20"/>
              </w:rPr>
              <w:t>kwalifikowalne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5147" w:type="dxa"/>
            <w:gridSpan w:val="3"/>
            <w:shd w:val="clear" w:color="auto" w:fill="D9D9D9" w:themeFill="background1" w:themeFillShade="D9"/>
            <w:vAlign w:val="center"/>
          </w:tcPr>
          <w:p w:rsidR="00293E4B" w:rsidRPr="0018167A" w:rsidRDefault="00293E4B" w:rsidP="008013EE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Wydatki</w:t>
            </w:r>
            <w:r w:rsidR="008013EE">
              <w:rPr>
                <w:rFonts w:asciiTheme="minorHAnsi" w:hAnsiTheme="minorHAnsi" w:cstheme="minorHAnsi"/>
                <w:b/>
                <w:sz w:val="20"/>
              </w:rPr>
              <w:t xml:space="preserve"> zrealizowane z dotacji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293E4B" w:rsidRPr="0018167A" w:rsidRDefault="00293E4B" w:rsidP="00293E4B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% </w:t>
            </w:r>
            <w:r w:rsidR="007821CA">
              <w:rPr>
                <w:rFonts w:asciiTheme="minorHAnsi" w:hAnsiTheme="minorHAnsi" w:cstheme="minorHAnsi"/>
                <w:b/>
                <w:sz w:val="20"/>
              </w:rPr>
              <w:t xml:space="preserve">wykorzystania </w:t>
            </w:r>
            <w:r>
              <w:rPr>
                <w:rFonts w:asciiTheme="minorHAnsi" w:hAnsiTheme="minorHAnsi" w:cstheme="minorHAnsi"/>
                <w:b/>
                <w:sz w:val="20"/>
              </w:rPr>
              <w:t>dotacji</w:t>
            </w:r>
          </w:p>
        </w:tc>
      </w:tr>
      <w:tr w:rsidR="00293E4B" w:rsidRPr="00421795" w:rsidTr="00293E4B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293E4B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>Kwota założona w budżecie zadania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1058EE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od początku realizacji </w:t>
            </w:r>
            <w:r w:rsidR="001058EE">
              <w:rPr>
                <w:rFonts w:asciiTheme="minorHAnsi" w:hAnsiTheme="minorHAnsi" w:cstheme="minorHAnsi"/>
                <w:b/>
                <w:sz w:val="20"/>
              </w:rPr>
              <w:t>zadania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293E4B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>Kwota założona w budżecie zadania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1058EE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Zrealizowane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od początku realizacji </w:t>
            </w:r>
            <w:r w:rsidR="001058EE">
              <w:rPr>
                <w:rFonts w:asciiTheme="minorHAnsi" w:hAnsiTheme="minorHAnsi" w:cstheme="minorHAnsi"/>
                <w:b/>
                <w:sz w:val="20"/>
              </w:rPr>
              <w:t>zadania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293E4B" w:rsidRPr="00421795" w:rsidTr="00293E4B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9 [8/6]</w:t>
            </w: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i/>
                <w:color w:val="000000"/>
                <w:sz w:val="20"/>
              </w:rPr>
              <w:t>Należy wskazać wszystkie pozycje wskazane w budżecie zadania.</w:t>
            </w: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3402" w:type="dxa"/>
            <w:gridSpan w:val="2"/>
            <w:vAlign w:val="center"/>
          </w:tcPr>
          <w:p w:rsidR="00293E4B" w:rsidRPr="0018167A" w:rsidRDefault="00293E4B" w:rsidP="00185104">
            <w:pPr>
              <w:spacing w:line="240" w:lineRule="auto"/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3D2220" w:rsidRPr="00421795" w:rsidRDefault="003D2220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804"/>
        <w:gridCol w:w="3827"/>
      </w:tblGrid>
      <w:tr w:rsidR="003D2220" w:rsidRPr="00421795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Kwota wydatków zrealizowanych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z dotacji </w:t>
            </w: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w okresie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sprawozdawczym </w:t>
            </w:r>
          </w:p>
        </w:tc>
        <w:tc>
          <w:tcPr>
            <w:tcW w:w="3827" w:type="dxa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Wkład </w:t>
            </w:r>
            <w:r w:rsidR="00B81ACD" w:rsidRPr="00281823">
              <w:rPr>
                <w:rFonts w:asciiTheme="minorHAnsi" w:hAnsiTheme="minorHAnsi" w:cstheme="minorHAnsi"/>
                <w:color w:val="000000"/>
                <w:sz w:val="20"/>
              </w:rPr>
              <w:t>własny</w:t>
            </w:r>
          </w:p>
        </w:tc>
        <w:tc>
          <w:tcPr>
            <w:tcW w:w="3827" w:type="dxa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3827" w:type="dxa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AE0368" w:rsidRPr="00752306" w:rsidRDefault="00AE0368" w:rsidP="00752306">
      <w:pPr>
        <w:autoSpaceDE w:val="0"/>
        <w:autoSpaceDN w:val="0"/>
        <w:adjustRightInd w:val="0"/>
        <w:spacing w:before="0" w:after="0" w:line="240" w:lineRule="auto"/>
        <w:ind w:left="0"/>
        <w:rPr>
          <w:rFonts w:asciiTheme="minorHAnsi" w:hAnsiTheme="minorHAnsi" w:cstheme="minorHAnsi"/>
          <w:b/>
          <w:szCs w:val="22"/>
          <w:u w:val="single"/>
        </w:rPr>
        <w:sectPr w:rsidR="00AE0368" w:rsidRPr="00752306" w:rsidSect="00AE0368">
          <w:pgSz w:w="15842" w:h="12242" w:orient="landscape"/>
          <w:pgMar w:top="1418" w:right="1418" w:bottom="1418" w:left="1418" w:header="567" w:footer="57" w:gutter="0"/>
          <w:cols w:space="708"/>
          <w:noEndnote/>
          <w:docGrid w:linePitch="299"/>
        </w:sectPr>
      </w:pPr>
    </w:p>
    <w:p w:rsidR="00B81ACD" w:rsidRDefault="00B81ACD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  <w:r w:rsidRPr="00421795">
        <w:rPr>
          <w:rFonts w:asciiTheme="minorHAnsi" w:hAnsiTheme="minorHAnsi" w:cstheme="minorHAnsi"/>
          <w:b/>
          <w:szCs w:val="22"/>
          <w:u w:val="single"/>
        </w:rPr>
        <w:lastRenderedPageBreak/>
        <w:t xml:space="preserve">Wkład własny </w:t>
      </w:r>
      <w:proofErr w:type="spellStart"/>
      <w:r w:rsidRPr="00421795">
        <w:rPr>
          <w:rFonts w:asciiTheme="minorHAnsi" w:hAnsiTheme="minorHAnsi" w:cstheme="minorHAnsi"/>
          <w:b/>
          <w:szCs w:val="22"/>
          <w:u w:val="single"/>
        </w:rPr>
        <w:t>dotacjobiorcy</w:t>
      </w:r>
      <w:proofErr w:type="spellEnd"/>
      <w:r w:rsidRPr="00421795">
        <w:rPr>
          <w:rFonts w:asciiTheme="minorHAnsi" w:hAnsiTheme="minorHAnsi" w:cstheme="minorHAnsi"/>
          <w:szCs w:val="22"/>
          <w:u w:val="single"/>
        </w:rPr>
        <w:t>:</w:t>
      </w:r>
    </w:p>
    <w:p w:rsidR="00281823" w:rsidRPr="00421795" w:rsidRDefault="00281823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</w:p>
    <w:p w:rsidR="00B81ACD" w:rsidRPr="00421795" w:rsidRDefault="00B81ACD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i/>
          <w:szCs w:val="22"/>
        </w:rPr>
      </w:pPr>
      <w:r w:rsidRPr="00421795">
        <w:rPr>
          <w:rFonts w:asciiTheme="minorHAnsi" w:hAnsiTheme="minorHAnsi" w:cstheme="minorHAnsi"/>
          <w:i/>
          <w:szCs w:val="22"/>
        </w:rPr>
        <w:t xml:space="preserve">W tym miejscu </w:t>
      </w:r>
      <w:r w:rsidR="00281823">
        <w:rPr>
          <w:rFonts w:asciiTheme="minorHAnsi" w:hAnsiTheme="minorHAnsi" w:cstheme="minorHAnsi"/>
          <w:i/>
          <w:szCs w:val="22"/>
        </w:rPr>
        <w:t>należy zamieścić informację dotyczącą</w:t>
      </w:r>
      <w:r w:rsidRPr="00421795">
        <w:rPr>
          <w:rFonts w:asciiTheme="minorHAnsi" w:hAnsiTheme="minorHAnsi" w:cstheme="minorHAnsi"/>
          <w:i/>
          <w:szCs w:val="22"/>
        </w:rPr>
        <w:t xml:space="preserve"> wkładu własnego wniesionego w okresie sprawozdawczym (w jakim procencie został wniesiony), a w sp</w:t>
      </w:r>
      <w:r w:rsidR="00A54E53">
        <w:rPr>
          <w:rFonts w:asciiTheme="minorHAnsi" w:hAnsiTheme="minorHAnsi" w:cstheme="minorHAnsi"/>
          <w:i/>
          <w:szCs w:val="22"/>
        </w:rPr>
        <w:t xml:space="preserve">rawozdaniu </w:t>
      </w:r>
      <w:r w:rsidR="00C550A1">
        <w:rPr>
          <w:rFonts w:asciiTheme="minorHAnsi" w:hAnsiTheme="minorHAnsi" w:cstheme="minorHAnsi"/>
          <w:i/>
          <w:szCs w:val="22"/>
        </w:rPr>
        <w:t>końcowym</w:t>
      </w:r>
      <w:r w:rsidR="00281823">
        <w:rPr>
          <w:rFonts w:asciiTheme="minorHAnsi" w:hAnsiTheme="minorHAnsi" w:cstheme="minorHAnsi"/>
          <w:i/>
          <w:szCs w:val="22"/>
        </w:rPr>
        <w:t xml:space="preserve"> informację</w:t>
      </w:r>
      <w:r w:rsidR="00A54E53">
        <w:rPr>
          <w:rFonts w:asciiTheme="minorHAnsi" w:hAnsiTheme="minorHAnsi" w:cstheme="minorHAnsi"/>
          <w:i/>
          <w:szCs w:val="22"/>
        </w:rPr>
        <w:t xml:space="preserve"> o </w:t>
      </w:r>
      <w:r w:rsidR="00281823">
        <w:rPr>
          <w:rFonts w:asciiTheme="minorHAnsi" w:hAnsiTheme="minorHAnsi" w:cstheme="minorHAnsi"/>
          <w:i/>
          <w:szCs w:val="22"/>
        </w:rPr>
        <w:t xml:space="preserve">tym </w:t>
      </w:r>
      <w:r w:rsidRPr="00421795">
        <w:rPr>
          <w:rFonts w:asciiTheme="minorHAnsi" w:hAnsiTheme="minorHAnsi" w:cstheme="minorHAnsi"/>
          <w:i/>
          <w:szCs w:val="22"/>
        </w:rPr>
        <w:t xml:space="preserve">czy założony wkład własny został wniesiony w wysokości </w:t>
      </w:r>
      <w:r w:rsidR="00C550A1">
        <w:rPr>
          <w:rFonts w:asciiTheme="minorHAnsi" w:hAnsiTheme="minorHAnsi" w:cstheme="minorHAnsi"/>
          <w:i/>
          <w:szCs w:val="22"/>
        </w:rPr>
        <w:t xml:space="preserve">określonej </w:t>
      </w:r>
      <w:r w:rsidR="00281823">
        <w:rPr>
          <w:rFonts w:asciiTheme="minorHAnsi" w:hAnsiTheme="minorHAnsi" w:cstheme="minorHAnsi"/>
          <w:i/>
          <w:szCs w:val="22"/>
        </w:rPr>
        <w:t xml:space="preserve">w </w:t>
      </w:r>
      <w:r w:rsidR="00C550A1">
        <w:rPr>
          <w:rFonts w:asciiTheme="minorHAnsi" w:hAnsiTheme="minorHAnsi" w:cstheme="minorHAnsi"/>
          <w:i/>
          <w:szCs w:val="22"/>
        </w:rPr>
        <w:t>umowie</w:t>
      </w:r>
      <w:r w:rsidR="00281823">
        <w:rPr>
          <w:rFonts w:asciiTheme="minorHAnsi" w:hAnsiTheme="minorHAnsi" w:cstheme="minorHAnsi"/>
          <w:i/>
          <w:szCs w:val="22"/>
        </w:rPr>
        <w:t xml:space="preserve"> dotacji</w:t>
      </w:r>
      <w:r w:rsidR="00A54E53">
        <w:rPr>
          <w:rFonts w:asciiTheme="minorHAnsi" w:hAnsiTheme="minorHAnsi" w:cstheme="minorHAnsi"/>
          <w:i/>
          <w:szCs w:val="22"/>
        </w:rPr>
        <w:t>.</w:t>
      </w:r>
      <w:r w:rsidRPr="00421795">
        <w:rPr>
          <w:rFonts w:asciiTheme="minorHAnsi" w:hAnsiTheme="minorHAnsi" w:cstheme="minorHAnsi"/>
          <w:i/>
          <w:szCs w:val="22"/>
        </w:rPr>
        <w:t xml:space="preserve"> </w:t>
      </w:r>
    </w:p>
    <w:p w:rsidR="00836BAF" w:rsidRPr="00421795" w:rsidRDefault="00836BAF">
      <w:pPr>
        <w:spacing w:before="0" w:after="0" w:line="240" w:lineRule="auto"/>
        <w:ind w:left="0"/>
        <w:jc w:val="left"/>
        <w:rPr>
          <w:rFonts w:asciiTheme="minorHAnsi" w:hAnsiTheme="minorHAnsi" w:cstheme="minorHAnsi"/>
          <w:szCs w:val="22"/>
          <w:u w:val="single"/>
        </w:rPr>
      </w:pPr>
    </w:p>
    <w:p w:rsidR="003B11E4" w:rsidRPr="00421795" w:rsidRDefault="003B11E4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REKOMENDACJA BIEGŁEGO REWIDENTA</w:t>
      </w:r>
    </w:p>
    <w:p w:rsidR="000354C4" w:rsidRPr="000354C4" w:rsidRDefault="000354C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dot. rekomendacji biegłego:</w:t>
      </w:r>
    </w:p>
    <w:p w:rsidR="009C0CCE" w:rsidRPr="000354C4" w:rsidRDefault="003B11E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 xml:space="preserve">Na podstawie przeprowadzonego badania biegły rewident </w:t>
      </w:r>
      <w:r w:rsidR="00567A58" w:rsidRPr="000354C4">
        <w:rPr>
          <w:rFonts w:asciiTheme="minorHAnsi" w:hAnsiTheme="minorHAnsi" w:cstheme="minorHAnsi"/>
          <w:i/>
          <w:szCs w:val="22"/>
        </w:rPr>
        <w:t xml:space="preserve">rekomenduje </w:t>
      </w:r>
      <w:r w:rsidR="003C0CA6" w:rsidRPr="000354C4">
        <w:rPr>
          <w:rFonts w:asciiTheme="minorHAnsi" w:hAnsiTheme="minorHAnsi" w:cstheme="minorHAnsi"/>
          <w:i/>
          <w:szCs w:val="22"/>
        </w:rPr>
        <w:t>przyjęci</w:t>
      </w:r>
      <w:r w:rsidR="00DC3DF8" w:rsidRPr="000354C4">
        <w:rPr>
          <w:rFonts w:asciiTheme="minorHAnsi" w:hAnsiTheme="minorHAnsi" w:cstheme="minorHAnsi"/>
          <w:i/>
          <w:szCs w:val="22"/>
        </w:rPr>
        <w:t>e</w:t>
      </w:r>
      <w:r w:rsidR="003C0CA6" w:rsidRPr="000354C4">
        <w:rPr>
          <w:rFonts w:asciiTheme="minorHAnsi" w:hAnsiTheme="minorHAnsi" w:cstheme="minorHAnsi"/>
          <w:i/>
          <w:szCs w:val="22"/>
        </w:rPr>
        <w:t xml:space="preserve"> sprawozdania bez zastrzeżeń</w:t>
      </w:r>
      <w:r w:rsidR="000945C0" w:rsidRPr="000354C4">
        <w:rPr>
          <w:rFonts w:asciiTheme="minorHAnsi" w:hAnsiTheme="minorHAnsi" w:cstheme="minorHAnsi"/>
          <w:i/>
          <w:szCs w:val="22"/>
        </w:rPr>
        <w:t>.</w:t>
      </w:r>
      <w:r w:rsidR="00C03BD7" w:rsidRPr="000354C4">
        <w:rPr>
          <w:rFonts w:asciiTheme="minorHAnsi" w:hAnsiTheme="minorHAnsi" w:cstheme="minorHAnsi"/>
          <w:i/>
          <w:szCs w:val="22"/>
        </w:rPr>
        <w:t xml:space="preserve"> 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Poniżej </w:t>
      </w:r>
      <w:r w:rsidR="00CE61D1" w:rsidRPr="000354C4">
        <w:rPr>
          <w:rFonts w:asciiTheme="minorHAnsi" w:hAnsiTheme="minorHAnsi" w:cstheme="minorHAnsi"/>
          <w:i/>
          <w:szCs w:val="22"/>
        </w:rPr>
        <w:t>prezent</w:t>
      </w:r>
      <w:r w:rsidR="009C0CCE" w:rsidRPr="000354C4">
        <w:rPr>
          <w:rFonts w:asciiTheme="minorHAnsi" w:hAnsiTheme="minorHAnsi" w:cstheme="minorHAnsi"/>
          <w:i/>
          <w:szCs w:val="22"/>
        </w:rPr>
        <w:t>u</w:t>
      </w:r>
      <w:r w:rsidR="00CE61D1" w:rsidRPr="000354C4">
        <w:rPr>
          <w:rFonts w:asciiTheme="minorHAnsi" w:hAnsiTheme="minorHAnsi" w:cstheme="minorHAnsi"/>
          <w:i/>
          <w:szCs w:val="22"/>
        </w:rPr>
        <w:t>je się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 rozliczenie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finansowe 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dotyczące poniesionych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w ramach projektu </w:t>
      </w:r>
      <w:r w:rsidR="002615A0" w:rsidRPr="000354C4">
        <w:rPr>
          <w:rFonts w:asciiTheme="minorHAnsi" w:hAnsiTheme="minorHAnsi" w:cstheme="minorHAnsi"/>
          <w:i/>
          <w:szCs w:val="22"/>
        </w:rPr>
        <w:t>wydatków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. </w:t>
      </w:r>
    </w:p>
    <w:p w:rsidR="009C0CCE" w:rsidRPr="000354C4" w:rsidRDefault="009C0CCE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Biegły rewident potwierdza, że k</w:t>
      </w:r>
      <w:r w:rsidR="00CE61D1" w:rsidRPr="000354C4">
        <w:rPr>
          <w:rFonts w:asciiTheme="minorHAnsi" w:hAnsiTheme="minorHAnsi" w:cstheme="minorHAnsi"/>
          <w:i/>
          <w:szCs w:val="22"/>
        </w:rPr>
        <w:t xml:space="preserve">wota wydatków przedstawiona do rozliczenia w sprawozdaniu jest zgodna z </w:t>
      </w:r>
      <w:r w:rsidRPr="000354C4">
        <w:rPr>
          <w:rFonts w:asciiTheme="minorHAnsi" w:hAnsiTheme="minorHAnsi" w:cstheme="minorHAnsi"/>
          <w:i/>
          <w:szCs w:val="22"/>
        </w:rPr>
        <w:t xml:space="preserve">dokumentami źródłowymi (fakturami/rachunkami/umowami) oraz dokumentami </w:t>
      </w:r>
      <w:proofErr w:type="spellStart"/>
      <w:r w:rsidRPr="000354C4">
        <w:rPr>
          <w:rFonts w:asciiTheme="minorHAnsi" w:hAnsiTheme="minorHAnsi" w:cstheme="minorHAnsi"/>
          <w:i/>
          <w:szCs w:val="22"/>
        </w:rPr>
        <w:t>potwierdzajcymi</w:t>
      </w:r>
      <w:proofErr w:type="spellEnd"/>
      <w:r w:rsidRPr="000354C4">
        <w:rPr>
          <w:rFonts w:asciiTheme="minorHAnsi" w:hAnsiTheme="minorHAnsi" w:cstheme="minorHAnsi"/>
          <w:i/>
          <w:szCs w:val="22"/>
        </w:rPr>
        <w:t xml:space="preserve"> dokonanie płatności (przelewy).</w:t>
      </w:r>
      <w:r w:rsidR="00702FA6" w:rsidRPr="000354C4">
        <w:rPr>
          <w:rFonts w:asciiTheme="minorHAnsi" w:hAnsiTheme="minorHAnsi" w:cstheme="minorHAnsi"/>
          <w:i/>
          <w:szCs w:val="22"/>
        </w:rPr>
        <w:t xml:space="preserve"> Wydatki </w:t>
      </w:r>
      <w:proofErr w:type="spellStart"/>
      <w:r w:rsidR="00702FA6" w:rsidRPr="000354C4">
        <w:rPr>
          <w:rFonts w:asciiTheme="minorHAnsi" w:hAnsiTheme="minorHAnsi" w:cstheme="minorHAnsi"/>
          <w:i/>
          <w:szCs w:val="22"/>
        </w:rPr>
        <w:t>prowidłowo</w:t>
      </w:r>
      <w:proofErr w:type="spellEnd"/>
      <w:r w:rsidR="00702FA6" w:rsidRPr="000354C4">
        <w:rPr>
          <w:rFonts w:asciiTheme="minorHAnsi" w:hAnsiTheme="minorHAnsi" w:cstheme="minorHAnsi"/>
          <w:i/>
          <w:szCs w:val="22"/>
        </w:rPr>
        <w:t xml:space="preserve"> zostały zak</w:t>
      </w:r>
      <w:r w:rsidR="00250C4E" w:rsidRPr="000354C4">
        <w:rPr>
          <w:rFonts w:asciiTheme="minorHAnsi" w:hAnsiTheme="minorHAnsi" w:cstheme="minorHAnsi"/>
          <w:i/>
          <w:szCs w:val="22"/>
        </w:rPr>
        <w:t>la</w:t>
      </w:r>
      <w:r w:rsidR="00702FA6" w:rsidRPr="000354C4">
        <w:rPr>
          <w:rFonts w:asciiTheme="minorHAnsi" w:hAnsiTheme="minorHAnsi" w:cstheme="minorHAnsi"/>
          <w:i/>
          <w:szCs w:val="22"/>
        </w:rPr>
        <w:t>syfikowane do kategorii wydatków bieżących i majątkowych.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10"/>
        <w:gridCol w:w="4126"/>
        <w:gridCol w:w="1418"/>
        <w:gridCol w:w="1559"/>
        <w:gridCol w:w="1434"/>
      </w:tblGrid>
      <w:tr w:rsidR="00281823" w:rsidRPr="00421795" w:rsidTr="00F16E9F"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Wyszczególnienie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Kwota finansowana z dotacji w PLN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Wkład własny w PLN</w:t>
            </w: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Razem </w:t>
            </w:r>
            <w:r w:rsidR="00B576A5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 PLN</w:t>
            </w:r>
          </w:p>
        </w:tc>
      </w:tr>
      <w:tr w:rsidR="00281823" w:rsidRPr="00421795" w:rsidTr="002050B5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Kwota według umowy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:rsidTr="00281823">
        <w:tc>
          <w:tcPr>
            <w:tcW w:w="410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Kwota wydatków przedstawiona do rozliczenia</w:t>
            </w:r>
          </w:p>
        </w:tc>
        <w:tc>
          <w:tcPr>
            <w:tcW w:w="1418" w:type="dxa"/>
            <w:vAlign w:val="bottom"/>
          </w:tcPr>
          <w:p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:rsidTr="00281823">
        <w:tc>
          <w:tcPr>
            <w:tcW w:w="410" w:type="dxa"/>
            <w:vMerge w:val="restart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:rsidR="00281823" w:rsidRPr="00281823" w:rsidRDefault="00404315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</w:t>
            </w:r>
            <w:r w:rsidR="00281823" w:rsidRPr="00281823">
              <w:rPr>
                <w:rFonts w:asciiTheme="minorHAnsi" w:hAnsiTheme="minorHAnsi" w:cstheme="minorHAnsi"/>
                <w:sz w:val="20"/>
              </w:rPr>
              <w:t>wota wydatków kwalifikowalnych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:rsidTr="00281823">
        <w:tc>
          <w:tcPr>
            <w:tcW w:w="410" w:type="dxa"/>
            <w:vMerge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</w:t>
            </w:r>
            <w:r w:rsidRPr="00281823">
              <w:rPr>
                <w:rFonts w:asciiTheme="minorHAnsi" w:hAnsiTheme="minorHAnsi" w:cstheme="minorHAnsi"/>
                <w:sz w:val="20"/>
              </w:rPr>
              <w:t xml:space="preserve"> tym wydatki bieżące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:rsidTr="00281823">
        <w:tc>
          <w:tcPr>
            <w:tcW w:w="410" w:type="dxa"/>
            <w:vMerge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</w:t>
            </w:r>
            <w:r w:rsidRPr="00281823">
              <w:rPr>
                <w:rFonts w:asciiTheme="minorHAnsi" w:hAnsiTheme="minorHAnsi" w:cstheme="minorHAnsi"/>
                <w:sz w:val="20"/>
              </w:rPr>
              <w:t xml:space="preserve"> tym wydatki majątkowe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:rsidTr="00281823">
        <w:tc>
          <w:tcPr>
            <w:tcW w:w="410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Wydatki niekwalifikowalne (A-B)</w:t>
            </w:r>
          </w:p>
        </w:tc>
        <w:tc>
          <w:tcPr>
            <w:tcW w:w="1418" w:type="dxa"/>
            <w:vAlign w:val="bottom"/>
          </w:tcPr>
          <w:p w:rsidR="00836BAF" w:rsidRPr="00281823" w:rsidRDefault="00836BAF" w:rsidP="00B576A5">
            <w:pPr>
              <w:ind w:left="34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:rsidTr="00281823">
        <w:tc>
          <w:tcPr>
            <w:tcW w:w="410" w:type="dxa"/>
            <w:shd w:val="clear" w:color="auto" w:fill="D9D9D9" w:themeFill="background1" w:themeFillShade="D9"/>
            <w:vAlign w:val="center"/>
          </w:tcPr>
          <w:p w:rsidR="00836BAF" w:rsidRPr="00281823" w:rsidRDefault="002615A0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 xml:space="preserve">Kwota kolejnej transzy </w:t>
            </w:r>
            <w:r w:rsidR="00281823">
              <w:rPr>
                <w:rFonts w:asciiTheme="minorHAnsi" w:hAnsiTheme="minorHAnsi" w:cstheme="minorHAnsi"/>
                <w:sz w:val="20"/>
              </w:rPr>
              <w:t xml:space="preserve">dotacji </w:t>
            </w:r>
            <w:r w:rsidRPr="00281823">
              <w:rPr>
                <w:rFonts w:asciiTheme="minorHAnsi" w:hAnsiTheme="minorHAnsi" w:cstheme="minorHAnsi"/>
                <w:sz w:val="20"/>
              </w:rPr>
              <w:t>wg. umowy</w:t>
            </w:r>
          </w:p>
        </w:tc>
        <w:tc>
          <w:tcPr>
            <w:tcW w:w="4411" w:type="dxa"/>
            <w:gridSpan w:val="3"/>
            <w:vAlign w:val="bottom"/>
          </w:tcPr>
          <w:p w:rsidR="00836BAF" w:rsidRPr="00281823" w:rsidRDefault="00836BAF" w:rsidP="00281823">
            <w:pPr>
              <w:ind w:firstLineChars="300" w:firstLine="602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E319DD" w:rsidRPr="00421795" w:rsidRDefault="00E319DD">
      <w:pPr>
        <w:spacing w:before="0" w:after="0" w:line="240" w:lineRule="auto"/>
        <w:ind w:left="0"/>
        <w:jc w:val="left"/>
        <w:rPr>
          <w:rFonts w:asciiTheme="minorHAnsi" w:hAnsiTheme="minorHAnsi" w:cstheme="minorHAnsi"/>
          <w:b/>
          <w:szCs w:val="22"/>
        </w:rPr>
      </w:pPr>
    </w:p>
    <w:p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WYDATKI NIEKWALIFIKOWANE</w:t>
      </w:r>
    </w:p>
    <w:p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 xml:space="preserve">Należy wskazać czy w projekcie zidentyfikowane zostały wydatki niekwalifikowalne. </w:t>
      </w:r>
    </w:p>
    <w:p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w przypadku niestwierdzenia występowania wydatków niekwalifikowalnych:</w:t>
      </w:r>
    </w:p>
    <w:p w:rsidR="00281FC9" w:rsidRPr="000354C4" w:rsidRDefault="003A68D3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Na podstawie przeprowadzonego badania biegły rewident nie stwierdził występowania wydatków niekwalifikowanych w</w:t>
      </w:r>
      <w:r w:rsidR="00F40374" w:rsidRPr="000354C4">
        <w:rPr>
          <w:rFonts w:asciiTheme="minorHAnsi" w:hAnsiTheme="minorHAnsi" w:cstheme="minorHAnsi"/>
          <w:i/>
          <w:szCs w:val="22"/>
        </w:rPr>
        <w:t xml:space="preserve"> okresie, który obejmuje badane sprawozdanie</w:t>
      </w:r>
      <w:r w:rsidRPr="000354C4">
        <w:rPr>
          <w:rFonts w:asciiTheme="minorHAnsi" w:hAnsiTheme="minorHAnsi" w:cstheme="minorHAnsi"/>
          <w:i/>
          <w:szCs w:val="22"/>
        </w:rPr>
        <w:t>.</w:t>
      </w:r>
    </w:p>
    <w:p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>ZALECENIA POKONTROLNE</w:t>
      </w:r>
    </w:p>
    <w:p w:rsidR="008C362D" w:rsidRDefault="00CE61D1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281823">
        <w:rPr>
          <w:rFonts w:asciiTheme="minorHAnsi" w:hAnsiTheme="minorHAnsi" w:cstheme="minorHAnsi"/>
          <w:i/>
          <w:sz w:val="22"/>
          <w:szCs w:val="22"/>
        </w:rPr>
        <w:t>Tutaj mogą zostać umieszczone ewentualne zalecenia rew</w:t>
      </w:r>
      <w:r w:rsidR="00D645B9">
        <w:rPr>
          <w:rFonts w:asciiTheme="minorHAnsi" w:hAnsiTheme="minorHAnsi" w:cstheme="minorHAnsi"/>
          <w:i/>
          <w:sz w:val="22"/>
          <w:szCs w:val="22"/>
        </w:rPr>
        <w:t>identa dot. dalszej realizacji z</w:t>
      </w:r>
      <w:r w:rsidRPr="00281823">
        <w:rPr>
          <w:rFonts w:asciiTheme="minorHAnsi" w:hAnsiTheme="minorHAnsi" w:cstheme="minorHAnsi"/>
          <w:i/>
          <w:sz w:val="22"/>
          <w:szCs w:val="22"/>
        </w:rPr>
        <w:t>adania.</w:t>
      </w:r>
    </w:p>
    <w:p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:rsidR="00C03BD7" w:rsidRPr="00281823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252"/>
        <w:gridCol w:w="316"/>
        <w:gridCol w:w="4362"/>
      </w:tblGrid>
      <w:tr w:rsidR="00861A53" w:rsidRPr="00421795" w:rsidTr="00281823">
        <w:trPr>
          <w:cantSplit/>
        </w:trPr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62" w:rsidRPr="00421795" w:rsidRDefault="003A68D3" w:rsidP="007B1462">
            <w:pPr>
              <w:ind w:left="0" w:right="5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Biegły rewident dokonujący kontroli:</w:t>
            </w:r>
          </w:p>
          <w:p w:rsidR="00861A53" w:rsidRPr="00421795" w:rsidRDefault="00281823" w:rsidP="00281823">
            <w:pPr>
              <w:ind w:left="0" w:right="5"/>
              <w:jc w:val="left"/>
              <w:rPr>
                <w:rFonts w:asciiTheme="minorHAnsi" w:hAnsiTheme="minorHAnsi" w:cstheme="minorHAnsi"/>
                <w:szCs w:val="22"/>
              </w:rPr>
            </w:pPr>
            <w:r w:rsidRPr="00281823">
              <w:rPr>
                <w:rFonts w:asciiTheme="minorHAnsi" w:hAnsiTheme="minorHAnsi" w:cstheme="minorHAnsi"/>
                <w:b/>
                <w:i/>
                <w:szCs w:val="22"/>
              </w:rPr>
              <w:t>imię i nazwisko</w:t>
            </w:r>
            <w:r w:rsidR="00CE61D1" w:rsidRPr="00421795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3A2944" w:rsidRPr="00421795">
              <w:rPr>
                <w:rFonts w:asciiTheme="minorHAnsi" w:hAnsiTheme="minorHAnsi" w:cstheme="minorHAnsi"/>
                <w:szCs w:val="22"/>
              </w:rPr>
              <w:t>wpisan</w:t>
            </w:r>
            <w:r w:rsidR="00CE61D1" w:rsidRPr="00421795">
              <w:rPr>
                <w:rFonts w:asciiTheme="minorHAnsi" w:hAnsiTheme="minorHAnsi" w:cstheme="minorHAnsi"/>
                <w:szCs w:val="22"/>
              </w:rPr>
              <w:t>y</w:t>
            </w:r>
            <w:r w:rsidR="007B1462" w:rsidRPr="00421795">
              <w:rPr>
                <w:rFonts w:asciiTheme="minorHAnsi" w:hAnsiTheme="minorHAnsi" w:cstheme="minorHAnsi"/>
                <w:szCs w:val="22"/>
              </w:rPr>
              <w:t xml:space="preserve"> do rejestru biegłych rewidentów pod numerem </w:t>
            </w:r>
            <w:r>
              <w:rPr>
                <w:rFonts w:asciiTheme="minorHAnsi" w:hAnsiTheme="minorHAnsi" w:cstheme="minorHAnsi"/>
                <w:szCs w:val="22"/>
              </w:rPr>
              <w:t>…</w:t>
            </w:r>
          </w:p>
        </w:tc>
        <w:tc>
          <w:tcPr>
            <w:tcW w:w="316" w:type="dxa"/>
            <w:tcBorders>
              <w:left w:val="single" w:sz="6" w:space="0" w:color="auto"/>
              <w:right w:val="single" w:sz="6" w:space="0" w:color="auto"/>
            </w:tcBorders>
          </w:tcPr>
          <w:p w:rsidR="00861A53" w:rsidRPr="00421795" w:rsidRDefault="00861A53" w:rsidP="0078349C">
            <w:pPr>
              <w:ind w:left="993" w:right="5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A53" w:rsidRPr="00281823" w:rsidRDefault="00281823" w:rsidP="00281823">
            <w:pPr>
              <w:spacing w:before="0" w:after="0"/>
              <w:ind w:left="0" w:right="6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281823">
              <w:rPr>
                <w:rFonts w:asciiTheme="minorHAnsi" w:hAnsiTheme="minorHAnsi" w:cstheme="minorHAnsi"/>
                <w:i/>
                <w:szCs w:val="22"/>
              </w:rPr>
              <w:t>P</w:t>
            </w:r>
            <w:r w:rsidR="00CE61D1" w:rsidRPr="00281823">
              <w:rPr>
                <w:rFonts w:asciiTheme="minorHAnsi" w:hAnsiTheme="minorHAnsi" w:cstheme="minorHAnsi"/>
                <w:i/>
                <w:szCs w:val="22"/>
              </w:rPr>
              <w:t>odpis</w:t>
            </w:r>
          </w:p>
        </w:tc>
      </w:tr>
    </w:tbl>
    <w:p w:rsidR="00C03BD7" w:rsidRDefault="00C03BD7" w:rsidP="003A68D3">
      <w:pPr>
        <w:ind w:left="0" w:right="5" w:firstLine="426"/>
        <w:rPr>
          <w:rFonts w:asciiTheme="minorHAnsi" w:hAnsiTheme="minorHAnsi" w:cstheme="minorHAnsi"/>
          <w:i/>
        </w:rPr>
      </w:pPr>
    </w:p>
    <w:p w:rsidR="00861A53" w:rsidRPr="00281823" w:rsidRDefault="00CE61D1" w:rsidP="003A68D3">
      <w:pPr>
        <w:ind w:left="0" w:right="5" w:firstLine="426"/>
        <w:rPr>
          <w:rFonts w:asciiTheme="minorHAnsi" w:hAnsiTheme="minorHAnsi" w:cstheme="minorHAnsi"/>
          <w:i/>
        </w:rPr>
      </w:pPr>
      <w:proofErr w:type="spellStart"/>
      <w:r w:rsidRPr="00281823">
        <w:rPr>
          <w:rFonts w:asciiTheme="minorHAnsi" w:hAnsiTheme="minorHAnsi" w:cstheme="minorHAnsi"/>
          <w:i/>
        </w:rPr>
        <w:t>Miesjcowość</w:t>
      </w:r>
      <w:proofErr w:type="spellEnd"/>
      <w:r w:rsidR="003053E6" w:rsidRPr="00281823">
        <w:rPr>
          <w:rFonts w:asciiTheme="minorHAnsi" w:hAnsiTheme="minorHAnsi" w:cstheme="minorHAnsi"/>
          <w:i/>
        </w:rPr>
        <w:t xml:space="preserve">, </w:t>
      </w:r>
      <w:r w:rsidRPr="00281823">
        <w:rPr>
          <w:rFonts w:asciiTheme="minorHAnsi" w:hAnsiTheme="minorHAnsi" w:cstheme="minorHAnsi"/>
          <w:i/>
        </w:rPr>
        <w:t>data………….r.</w:t>
      </w:r>
    </w:p>
    <w:sectPr w:rsidR="00861A53" w:rsidRPr="00281823" w:rsidSect="00AE0368">
      <w:pgSz w:w="12242" w:h="15842"/>
      <w:pgMar w:top="1418" w:right="1418" w:bottom="1418" w:left="1418" w:header="567" w:footer="5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33" w:rsidRDefault="004A1E33">
      <w:r>
        <w:separator/>
      </w:r>
    </w:p>
  </w:endnote>
  <w:endnote w:type="continuationSeparator" w:id="0">
    <w:p w:rsidR="004A1E33" w:rsidRDefault="004A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E53" w:rsidRDefault="00F52131" w:rsidP="00CE6D08">
    <w:pPr>
      <w:pStyle w:val="Stopka"/>
      <w:pBdr>
        <w:top w:val="single" w:sz="6" w:space="0" w:color="auto"/>
      </w:pBdr>
      <w:jc w:val="center"/>
    </w:pPr>
    <w:r w:rsidRPr="00171E32">
      <w:rPr>
        <w:noProof/>
      </w:rPr>
      <w:drawing>
        <wp:inline distT="0" distB="0" distL="0" distR="0" wp14:anchorId="50CCA35D" wp14:editId="55A40C16">
          <wp:extent cx="5972810" cy="746601"/>
          <wp:effectExtent l="0" t="0" r="0" b="0"/>
          <wp:docPr id="1" name="Obraz 1" descr="C:\Users\Kamil_Wieder\Desktop\loga\stopka z M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mil_Wieder\Desktop\loga\stopka z M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46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33" w:rsidRDefault="004A1E33">
      <w:r>
        <w:separator/>
      </w:r>
    </w:p>
  </w:footnote>
  <w:footnote w:type="continuationSeparator" w:id="0">
    <w:p w:rsidR="004A1E33" w:rsidRDefault="004A1E33">
      <w:r>
        <w:continuationSeparator/>
      </w:r>
    </w:p>
  </w:footnote>
  <w:footnote w:id="1">
    <w:p w:rsidR="00780BBD" w:rsidRPr="006A1F20" w:rsidRDefault="00780BBD">
      <w:pPr>
        <w:pStyle w:val="Tekstprzypisudolnego"/>
        <w:rPr>
          <w:rFonts w:asciiTheme="minorHAnsi" w:hAnsiTheme="minorHAnsi" w:cstheme="minorHAnsi"/>
        </w:rPr>
      </w:pPr>
      <w:r w:rsidRPr="006A1F20">
        <w:rPr>
          <w:rStyle w:val="Odwoanieprzypisudolnego"/>
          <w:rFonts w:asciiTheme="minorHAnsi" w:hAnsiTheme="minorHAnsi" w:cstheme="minorHAnsi"/>
        </w:rPr>
        <w:footnoteRef/>
      </w:r>
      <w:r w:rsidRPr="006A1F20">
        <w:rPr>
          <w:rFonts w:asciiTheme="minorHAnsi" w:hAnsiTheme="minorHAnsi" w:cstheme="minorHAnsi"/>
        </w:rPr>
        <w:t xml:space="preserve"> Należy wskazać rodzaj sprawozdania.</w:t>
      </w:r>
    </w:p>
  </w:footnote>
  <w:footnote w:id="2">
    <w:p w:rsidR="0087413F" w:rsidRPr="0087413F" w:rsidRDefault="0087413F">
      <w:pPr>
        <w:pStyle w:val="Tekstprzypisudolnego"/>
        <w:rPr>
          <w:rFonts w:asciiTheme="minorHAnsi" w:hAnsiTheme="minorHAnsi" w:cstheme="minorHAnsi"/>
        </w:rPr>
      </w:pPr>
      <w:r w:rsidRPr="0087413F">
        <w:rPr>
          <w:rStyle w:val="Odwoanieprzypisudolnego"/>
          <w:rFonts w:asciiTheme="minorHAnsi" w:hAnsiTheme="minorHAnsi" w:cstheme="minorHAnsi"/>
        </w:rPr>
        <w:footnoteRef/>
      </w:r>
      <w:r w:rsidRPr="0087413F">
        <w:rPr>
          <w:rFonts w:asciiTheme="minorHAnsi" w:hAnsiTheme="minorHAnsi" w:cstheme="minorHAnsi"/>
        </w:rPr>
        <w:t xml:space="preserve"> Należy wskazać ostatni dzień objęty okresem sprawozdawczym.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BD" w:rsidRPr="006E20ED" w:rsidRDefault="006E20ED" w:rsidP="00780BBD">
    <w:pPr>
      <w:pStyle w:val="Nagwek1"/>
      <w:spacing w:before="360" w:after="120"/>
      <w:ind w:left="567" w:firstLine="0"/>
      <w:jc w:val="right"/>
      <w:rPr>
        <w:rFonts w:cs="Arial"/>
        <w:b w:val="0"/>
        <w:i/>
        <w:sz w:val="18"/>
        <w:szCs w:val="18"/>
      </w:rPr>
    </w:pPr>
    <w:r w:rsidRPr="006E20ED">
      <w:rPr>
        <w:rFonts w:cs="Arial"/>
        <w:b w:val="0"/>
        <w:i/>
        <w:sz w:val="18"/>
        <w:szCs w:val="18"/>
      </w:rPr>
      <w:t>z</w:t>
    </w:r>
    <w:r w:rsidR="00780BBD" w:rsidRPr="006E20ED">
      <w:rPr>
        <w:rFonts w:cs="Arial"/>
        <w:b w:val="0"/>
        <w:i/>
        <w:sz w:val="18"/>
        <w:szCs w:val="18"/>
      </w:rPr>
      <w:t xml:space="preserve">ałącznik nr </w:t>
    </w:r>
    <w:r w:rsidRPr="006E20ED">
      <w:rPr>
        <w:rFonts w:cs="Arial"/>
        <w:b w:val="0"/>
        <w:i/>
        <w:sz w:val="18"/>
        <w:szCs w:val="18"/>
      </w:rPr>
      <w:t>3</w:t>
    </w:r>
    <w:r w:rsidR="00780BBD" w:rsidRPr="006E20ED">
      <w:rPr>
        <w:rFonts w:cs="Arial"/>
        <w:b w:val="0"/>
        <w:i/>
        <w:sz w:val="18"/>
        <w:szCs w:val="18"/>
      </w:rPr>
      <w:t xml:space="preserve"> do </w:t>
    </w:r>
    <w:r w:rsidRPr="006E20ED">
      <w:rPr>
        <w:rFonts w:cs="Arial"/>
        <w:b w:val="0"/>
        <w:i/>
        <w:sz w:val="18"/>
        <w:szCs w:val="18"/>
      </w:rPr>
      <w:t>sprawozdania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2564DE"/>
    <w:multiLevelType w:val="hybridMultilevel"/>
    <w:tmpl w:val="A4189C5C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7F57DC2"/>
    <w:multiLevelType w:val="hybridMultilevel"/>
    <w:tmpl w:val="924CE1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11B94"/>
    <w:multiLevelType w:val="hybridMultilevel"/>
    <w:tmpl w:val="71F083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302A0"/>
    <w:multiLevelType w:val="hybridMultilevel"/>
    <w:tmpl w:val="A07C20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738A0"/>
    <w:multiLevelType w:val="hybridMultilevel"/>
    <w:tmpl w:val="0E60EC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80667"/>
    <w:multiLevelType w:val="hybridMultilevel"/>
    <w:tmpl w:val="936C04DA"/>
    <w:lvl w:ilvl="0" w:tplc="64D49F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87B5A3E"/>
    <w:multiLevelType w:val="hybridMultilevel"/>
    <w:tmpl w:val="958C98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C6E7B"/>
    <w:multiLevelType w:val="hybridMultilevel"/>
    <w:tmpl w:val="69127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70DAE"/>
    <w:multiLevelType w:val="hybridMultilevel"/>
    <w:tmpl w:val="FC5A95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CA68E0"/>
    <w:multiLevelType w:val="hybridMultilevel"/>
    <w:tmpl w:val="CE564E60"/>
    <w:lvl w:ilvl="0" w:tplc="736213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3553E1F"/>
    <w:multiLevelType w:val="hybridMultilevel"/>
    <w:tmpl w:val="BEAC44C2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2681E"/>
    <w:multiLevelType w:val="hybridMultilevel"/>
    <w:tmpl w:val="084CCBC8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92D4E28"/>
    <w:multiLevelType w:val="hybridMultilevel"/>
    <w:tmpl w:val="4F04A3A8"/>
    <w:lvl w:ilvl="0" w:tplc="64D49FC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EC59AE"/>
    <w:multiLevelType w:val="hybridMultilevel"/>
    <w:tmpl w:val="6458FDD0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EE15E0"/>
    <w:multiLevelType w:val="hybridMultilevel"/>
    <w:tmpl w:val="B1F4868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CA969EC"/>
    <w:multiLevelType w:val="hybridMultilevel"/>
    <w:tmpl w:val="84240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A3223"/>
    <w:multiLevelType w:val="hybridMultilevel"/>
    <w:tmpl w:val="375052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90827"/>
    <w:multiLevelType w:val="hybridMultilevel"/>
    <w:tmpl w:val="FB5CA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B10458"/>
    <w:multiLevelType w:val="hybridMultilevel"/>
    <w:tmpl w:val="4970CD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B21E3A"/>
    <w:multiLevelType w:val="hybridMultilevel"/>
    <w:tmpl w:val="9440D2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84348"/>
    <w:multiLevelType w:val="hybridMultilevel"/>
    <w:tmpl w:val="BE122DFC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B5615"/>
    <w:multiLevelType w:val="hybridMultilevel"/>
    <w:tmpl w:val="5B100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9717B"/>
    <w:multiLevelType w:val="hybridMultilevel"/>
    <w:tmpl w:val="93E07A8A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3F481E"/>
    <w:multiLevelType w:val="hybridMultilevel"/>
    <w:tmpl w:val="D83C30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107B61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427CA"/>
    <w:multiLevelType w:val="hybridMultilevel"/>
    <w:tmpl w:val="0E8C6D1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1D90814"/>
    <w:multiLevelType w:val="hybridMultilevel"/>
    <w:tmpl w:val="6FBA92D2"/>
    <w:lvl w:ilvl="0" w:tplc="A1F84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6F64D4"/>
    <w:multiLevelType w:val="hybridMultilevel"/>
    <w:tmpl w:val="B3D43E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822B19"/>
    <w:multiLevelType w:val="hybridMultilevel"/>
    <w:tmpl w:val="14DC7E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35883"/>
    <w:multiLevelType w:val="hybridMultilevel"/>
    <w:tmpl w:val="B0A653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202F0D"/>
    <w:multiLevelType w:val="hybridMultilevel"/>
    <w:tmpl w:val="5E66ED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6DF4512"/>
    <w:multiLevelType w:val="hybridMultilevel"/>
    <w:tmpl w:val="FB3CC3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40408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903520"/>
    <w:multiLevelType w:val="hybridMultilevel"/>
    <w:tmpl w:val="954889D4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417129"/>
    <w:multiLevelType w:val="hybridMultilevel"/>
    <w:tmpl w:val="00340E34"/>
    <w:lvl w:ilvl="0" w:tplc="64D49F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03E564B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BD1CBF"/>
    <w:multiLevelType w:val="hybridMultilevel"/>
    <w:tmpl w:val="FB800A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A45D3A"/>
    <w:multiLevelType w:val="hybridMultilevel"/>
    <w:tmpl w:val="8878F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735F5C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5D6A2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9"/>
  </w:num>
  <w:num w:numId="2">
    <w:abstractNumId w:val="10"/>
  </w:num>
  <w:num w:numId="3">
    <w:abstractNumId w:val="27"/>
  </w:num>
  <w:num w:numId="4">
    <w:abstractNumId w:val="33"/>
  </w:num>
  <w:num w:numId="5">
    <w:abstractNumId w:val="35"/>
  </w:num>
  <w:num w:numId="6">
    <w:abstractNumId w:val="39"/>
  </w:num>
  <w:num w:numId="7">
    <w:abstractNumId w:val="17"/>
  </w:num>
  <w:num w:numId="8">
    <w:abstractNumId w:val="7"/>
  </w:num>
  <w:num w:numId="9">
    <w:abstractNumId w:val="20"/>
  </w:num>
  <w:num w:numId="10">
    <w:abstractNumId w:val="38"/>
  </w:num>
  <w:num w:numId="11">
    <w:abstractNumId w:val="25"/>
  </w:num>
  <w:num w:numId="12">
    <w:abstractNumId w:val="26"/>
  </w:num>
  <w:num w:numId="13">
    <w:abstractNumId w:val="34"/>
  </w:num>
  <w:num w:numId="14">
    <w:abstractNumId w:val="11"/>
  </w:num>
  <w:num w:numId="15">
    <w:abstractNumId w:val="16"/>
  </w:num>
  <w:num w:numId="16">
    <w:abstractNumId w:val="28"/>
  </w:num>
  <w:num w:numId="17">
    <w:abstractNumId w:val="2"/>
  </w:num>
  <w:num w:numId="18">
    <w:abstractNumId w:val="24"/>
  </w:num>
  <w:num w:numId="19">
    <w:abstractNumId w:val="13"/>
  </w:num>
  <w:num w:numId="20">
    <w:abstractNumId w:val="32"/>
  </w:num>
  <w:num w:numId="21">
    <w:abstractNumId w:val="14"/>
  </w:num>
  <w:num w:numId="22">
    <w:abstractNumId w:val="6"/>
  </w:num>
  <w:num w:numId="23">
    <w:abstractNumId w:val="4"/>
  </w:num>
  <w:num w:numId="24">
    <w:abstractNumId w:val="30"/>
  </w:num>
  <w:num w:numId="25">
    <w:abstractNumId w:val="40"/>
  </w:num>
  <w:num w:numId="26">
    <w:abstractNumId w:val="36"/>
  </w:num>
  <w:num w:numId="27">
    <w:abstractNumId w:val="18"/>
  </w:num>
  <w:num w:numId="28">
    <w:abstractNumId w:val="23"/>
  </w:num>
  <w:num w:numId="29">
    <w:abstractNumId w:val="37"/>
  </w:num>
  <w:num w:numId="30">
    <w:abstractNumId w:val="29"/>
  </w:num>
  <w:num w:numId="31">
    <w:abstractNumId w:val="1"/>
  </w:num>
  <w:num w:numId="32">
    <w:abstractNumId w:val="12"/>
  </w:num>
  <w:num w:numId="33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1702" w:hanging="284"/>
        </w:pPr>
        <w:rPr>
          <w:rFonts w:ascii="Symbol" w:hAnsi="Symbol" w:hint="default"/>
        </w:rPr>
      </w:lvl>
    </w:lvlOverride>
  </w:num>
  <w:num w:numId="34">
    <w:abstractNumId w:val="22"/>
  </w:num>
  <w:num w:numId="35">
    <w:abstractNumId w:val="3"/>
  </w:num>
  <w:num w:numId="36">
    <w:abstractNumId w:val="15"/>
  </w:num>
  <w:num w:numId="37">
    <w:abstractNumId w:val="31"/>
  </w:num>
  <w:num w:numId="38">
    <w:abstractNumId w:val="5"/>
  </w:num>
  <w:num w:numId="39">
    <w:abstractNumId w:val="8"/>
  </w:num>
  <w:num w:numId="40">
    <w:abstractNumId w:val="21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 fillcolor="#936">
      <v:fill color="#936"/>
      <v:stroke weight="2.0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B4"/>
    <w:rsid w:val="00000D59"/>
    <w:rsid w:val="000037A2"/>
    <w:rsid w:val="0000596B"/>
    <w:rsid w:val="00011682"/>
    <w:rsid w:val="0001183E"/>
    <w:rsid w:val="0001304D"/>
    <w:rsid w:val="00013277"/>
    <w:rsid w:val="00013856"/>
    <w:rsid w:val="0001404D"/>
    <w:rsid w:val="0001537F"/>
    <w:rsid w:val="0001550E"/>
    <w:rsid w:val="00017DD3"/>
    <w:rsid w:val="000223C6"/>
    <w:rsid w:val="00026F1A"/>
    <w:rsid w:val="000354C4"/>
    <w:rsid w:val="00036350"/>
    <w:rsid w:val="00036481"/>
    <w:rsid w:val="00040267"/>
    <w:rsid w:val="0004103C"/>
    <w:rsid w:val="00041497"/>
    <w:rsid w:val="00041C1D"/>
    <w:rsid w:val="0004322A"/>
    <w:rsid w:val="00043530"/>
    <w:rsid w:val="00045E18"/>
    <w:rsid w:val="00046D17"/>
    <w:rsid w:val="0005166D"/>
    <w:rsid w:val="0005213A"/>
    <w:rsid w:val="00053E72"/>
    <w:rsid w:val="00054563"/>
    <w:rsid w:val="00054D03"/>
    <w:rsid w:val="00062395"/>
    <w:rsid w:val="00067EA3"/>
    <w:rsid w:val="00073F7C"/>
    <w:rsid w:val="00074DC8"/>
    <w:rsid w:val="00075E34"/>
    <w:rsid w:val="00086AFB"/>
    <w:rsid w:val="00091DAB"/>
    <w:rsid w:val="00092A35"/>
    <w:rsid w:val="00092BA1"/>
    <w:rsid w:val="000945C0"/>
    <w:rsid w:val="00094FEF"/>
    <w:rsid w:val="0009505A"/>
    <w:rsid w:val="00095AB4"/>
    <w:rsid w:val="00097241"/>
    <w:rsid w:val="000977C2"/>
    <w:rsid w:val="000A02AB"/>
    <w:rsid w:val="000A0FD1"/>
    <w:rsid w:val="000A157A"/>
    <w:rsid w:val="000A331C"/>
    <w:rsid w:val="000A3ADF"/>
    <w:rsid w:val="000A576A"/>
    <w:rsid w:val="000A68CC"/>
    <w:rsid w:val="000A6B36"/>
    <w:rsid w:val="000B289F"/>
    <w:rsid w:val="000B3FA3"/>
    <w:rsid w:val="000B5C7B"/>
    <w:rsid w:val="000C001D"/>
    <w:rsid w:val="000D0190"/>
    <w:rsid w:val="000D0A8F"/>
    <w:rsid w:val="000D3951"/>
    <w:rsid w:val="000D4DC6"/>
    <w:rsid w:val="000D538F"/>
    <w:rsid w:val="000D5C1D"/>
    <w:rsid w:val="000D6B7F"/>
    <w:rsid w:val="000E278E"/>
    <w:rsid w:val="000E647F"/>
    <w:rsid w:val="000E6ACF"/>
    <w:rsid w:val="000E7524"/>
    <w:rsid w:val="000F0CE9"/>
    <w:rsid w:val="000F36CC"/>
    <w:rsid w:val="000F46CE"/>
    <w:rsid w:val="000F4717"/>
    <w:rsid w:val="000F4E63"/>
    <w:rsid w:val="000F6E18"/>
    <w:rsid w:val="00100E7A"/>
    <w:rsid w:val="00100F3C"/>
    <w:rsid w:val="0010101C"/>
    <w:rsid w:val="00101D47"/>
    <w:rsid w:val="00102C6F"/>
    <w:rsid w:val="001047BB"/>
    <w:rsid w:val="001058EE"/>
    <w:rsid w:val="00111656"/>
    <w:rsid w:val="0011402E"/>
    <w:rsid w:val="0011409D"/>
    <w:rsid w:val="00130DC9"/>
    <w:rsid w:val="00130E47"/>
    <w:rsid w:val="00130F2F"/>
    <w:rsid w:val="001317F8"/>
    <w:rsid w:val="00132772"/>
    <w:rsid w:val="00133055"/>
    <w:rsid w:val="00133CCC"/>
    <w:rsid w:val="00137121"/>
    <w:rsid w:val="00137C2E"/>
    <w:rsid w:val="001402C0"/>
    <w:rsid w:val="001418B5"/>
    <w:rsid w:val="001424B8"/>
    <w:rsid w:val="00143D00"/>
    <w:rsid w:val="0014609F"/>
    <w:rsid w:val="00150217"/>
    <w:rsid w:val="00154CC1"/>
    <w:rsid w:val="0015681E"/>
    <w:rsid w:val="001606A1"/>
    <w:rsid w:val="00162D1E"/>
    <w:rsid w:val="00172B87"/>
    <w:rsid w:val="0018167A"/>
    <w:rsid w:val="00183374"/>
    <w:rsid w:val="001835B3"/>
    <w:rsid w:val="00185104"/>
    <w:rsid w:val="00190B2A"/>
    <w:rsid w:val="0019216F"/>
    <w:rsid w:val="00193840"/>
    <w:rsid w:val="0019504B"/>
    <w:rsid w:val="00195C32"/>
    <w:rsid w:val="001A16A3"/>
    <w:rsid w:val="001A1FFB"/>
    <w:rsid w:val="001A3438"/>
    <w:rsid w:val="001A5F84"/>
    <w:rsid w:val="001A6EBE"/>
    <w:rsid w:val="001B01DB"/>
    <w:rsid w:val="001B0348"/>
    <w:rsid w:val="001B067A"/>
    <w:rsid w:val="001B0FC2"/>
    <w:rsid w:val="001B1394"/>
    <w:rsid w:val="001B7907"/>
    <w:rsid w:val="001C4975"/>
    <w:rsid w:val="001D438B"/>
    <w:rsid w:val="001D4812"/>
    <w:rsid w:val="001E1251"/>
    <w:rsid w:val="001E28DF"/>
    <w:rsid w:val="001E388C"/>
    <w:rsid w:val="001E589A"/>
    <w:rsid w:val="001E6CEE"/>
    <w:rsid w:val="001F1DEF"/>
    <w:rsid w:val="001F2E77"/>
    <w:rsid w:val="00200E45"/>
    <w:rsid w:val="002016E3"/>
    <w:rsid w:val="00201790"/>
    <w:rsid w:val="00206F5D"/>
    <w:rsid w:val="002104E5"/>
    <w:rsid w:val="002108BB"/>
    <w:rsid w:val="002111C6"/>
    <w:rsid w:val="00211F26"/>
    <w:rsid w:val="0022644B"/>
    <w:rsid w:val="00227CD9"/>
    <w:rsid w:val="002371B4"/>
    <w:rsid w:val="00240DB4"/>
    <w:rsid w:val="00245919"/>
    <w:rsid w:val="00246B23"/>
    <w:rsid w:val="0024727E"/>
    <w:rsid w:val="00250C4E"/>
    <w:rsid w:val="002615A0"/>
    <w:rsid w:val="00261FAA"/>
    <w:rsid w:val="00262D08"/>
    <w:rsid w:val="002643D9"/>
    <w:rsid w:val="00264EFD"/>
    <w:rsid w:val="00271D57"/>
    <w:rsid w:val="00272751"/>
    <w:rsid w:val="0027424C"/>
    <w:rsid w:val="00275B49"/>
    <w:rsid w:val="00275DD0"/>
    <w:rsid w:val="00281823"/>
    <w:rsid w:val="00281FC9"/>
    <w:rsid w:val="00282D7E"/>
    <w:rsid w:val="0028413B"/>
    <w:rsid w:val="00286803"/>
    <w:rsid w:val="00293E4B"/>
    <w:rsid w:val="00297A04"/>
    <w:rsid w:val="00297F52"/>
    <w:rsid w:val="002A2062"/>
    <w:rsid w:val="002A33BF"/>
    <w:rsid w:val="002A524C"/>
    <w:rsid w:val="002A5A56"/>
    <w:rsid w:val="002B177F"/>
    <w:rsid w:val="002B1AB8"/>
    <w:rsid w:val="002B3419"/>
    <w:rsid w:val="002B47F9"/>
    <w:rsid w:val="002B5960"/>
    <w:rsid w:val="002C2DAF"/>
    <w:rsid w:val="002D53EF"/>
    <w:rsid w:val="002D5B48"/>
    <w:rsid w:val="002D603B"/>
    <w:rsid w:val="002D68FE"/>
    <w:rsid w:val="002E20DA"/>
    <w:rsid w:val="002E7F9A"/>
    <w:rsid w:val="002F1B06"/>
    <w:rsid w:val="002F593E"/>
    <w:rsid w:val="002F5B55"/>
    <w:rsid w:val="002F6C37"/>
    <w:rsid w:val="002F702E"/>
    <w:rsid w:val="00302B2B"/>
    <w:rsid w:val="00303488"/>
    <w:rsid w:val="003053E6"/>
    <w:rsid w:val="00311368"/>
    <w:rsid w:val="003147E0"/>
    <w:rsid w:val="00317D5B"/>
    <w:rsid w:val="00320555"/>
    <w:rsid w:val="00321839"/>
    <w:rsid w:val="0032450B"/>
    <w:rsid w:val="00326302"/>
    <w:rsid w:val="00330550"/>
    <w:rsid w:val="003313BC"/>
    <w:rsid w:val="00332F4E"/>
    <w:rsid w:val="003336C4"/>
    <w:rsid w:val="003336EF"/>
    <w:rsid w:val="00345513"/>
    <w:rsid w:val="0035440F"/>
    <w:rsid w:val="00354AB1"/>
    <w:rsid w:val="00355885"/>
    <w:rsid w:val="0036225B"/>
    <w:rsid w:val="00365EE7"/>
    <w:rsid w:val="003710AB"/>
    <w:rsid w:val="00374D1E"/>
    <w:rsid w:val="0038264F"/>
    <w:rsid w:val="00390ADF"/>
    <w:rsid w:val="00393167"/>
    <w:rsid w:val="00394A8C"/>
    <w:rsid w:val="00395BEE"/>
    <w:rsid w:val="003A0668"/>
    <w:rsid w:val="003A2944"/>
    <w:rsid w:val="003A3EB8"/>
    <w:rsid w:val="003A4A81"/>
    <w:rsid w:val="003A68D3"/>
    <w:rsid w:val="003B0A41"/>
    <w:rsid w:val="003B0AC7"/>
    <w:rsid w:val="003B11E4"/>
    <w:rsid w:val="003B18C6"/>
    <w:rsid w:val="003B2778"/>
    <w:rsid w:val="003B29FB"/>
    <w:rsid w:val="003B3085"/>
    <w:rsid w:val="003B50A5"/>
    <w:rsid w:val="003B66A5"/>
    <w:rsid w:val="003B7974"/>
    <w:rsid w:val="003B7BFF"/>
    <w:rsid w:val="003B7C51"/>
    <w:rsid w:val="003C0BEB"/>
    <w:rsid w:val="003C0CA6"/>
    <w:rsid w:val="003C3938"/>
    <w:rsid w:val="003D0E33"/>
    <w:rsid w:val="003D2220"/>
    <w:rsid w:val="003D22A1"/>
    <w:rsid w:val="003D42BC"/>
    <w:rsid w:val="003D51B7"/>
    <w:rsid w:val="003E3D7D"/>
    <w:rsid w:val="003F195E"/>
    <w:rsid w:val="003F4E4D"/>
    <w:rsid w:val="003F5442"/>
    <w:rsid w:val="003F6978"/>
    <w:rsid w:val="003F759B"/>
    <w:rsid w:val="004012DC"/>
    <w:rsid w:val="004028B3"/>
    <w:rsid w:val="004037F5"/>
    <w:rsid w:val="00404315"/>
    <w:rsid w:val="00412144"/>
    <w:rsid w:val="00416FCB"/>
    <w:rsid w:val="004170DB"/>
    <w:rsid w:val="0042072D"/>
    <w:rsid w:val="00421795"/>
    <w:rsid w:val="004313D7"/>
    <w:rsid w:val="0043258F"/>
    <w:rsid w:val="004346DF"/>
    <w:rsid w:val="004359BA"/>
    <w:rsid w:val="004360FE"/>
    <w:rsid w:val="00440401"/>
    <w:rsid w:val="00441AF8"/>
    <w:rsid w:val="00442A83"/>
    <w:rsid w:val="00444193"/>
    <w:rsid w:val="004451D4"/>
    <w:rsid w:val="00451003"/>
    <w:rsid w:val="0046173C"/>
    <w:rsid w:val="00465186"/>
    <w:rsid w:val="00470057"/>
    <w:rsid w:val="004743CA"/>
    <w:rsid w:val="004770BF"/>
    <w:rsid w:val="00480498"/>
    <w:rsid w:val="004875B9"/>
    <w:rsid w:val="00496A7F"/>
    <w:rsid w:val="00496B16"/>
    <w:rsid w:val="00496D8D"/>
    <w:rsid w:val="004A1E33"/>
    <w:rsid w:val="004B5D85"/>
    <w:rsid w:val="004C0508"/>
    <w:rsid w:val="004C660C"/>
    <w:rsid w:val="004D3562"/>
    <w:rsid w:val="004D36A7"/>
    <w:rsid w:val="004D3B89"/>
    <w:rsid w:val="004D5509"/>
    <w:rsid w:val="004D5675"/>
    <w:rsid w:val="004E03F2"/>
    <w:rsid w:val="004E1410"/>
    <w:rsid w:val="004E7180"/>
    <w:rsid w:val="004E7BC8"/>
    <w:rsid w:val="004F49F8"/>
    <w:rsid w:val="004F68DD"/>
    <w:rsid w:val="0050322B"/>
    <w:rsid w:val="00503F81"/>
    <w:rsid w:val="00504038"/>
    <w:rsid w:val="0050461C"/>
    <w:rsid w:val="00514FF0"/>
    <w:rsid w:val="00526B9D"/>
    <w:rsid w:val="00527EAE"/>
    <w:rsid w:val="00534DEB"/>
    <w:rsid w:val="00535FB6"/>
    <w:rsid w:val="00541EBB"/>
    <w:rsid w:val="00544471"/>
    <w:rsid w:val="00553C5D"/>
    <w:rsid w:val="00560F97"/>
    <w:rsid w:val="0056242A"/>
    <w:rsid w:val="00563AD7"/>
    <w:rsid w:val="00567A58"/>
    <w:rsid w:val="0057146B"/>
    <w:rsid w:val="00571D61"/>
    <w:rsid w:val="005734C9"/>
    <w:rsid w:val="005754F7"/>
    <w:rsid w:val="00576B7E"/>
    <w:rsid w:val="005817B5"/>
    <w:rsid w:val="00581FB2"/>
    <w:rsid w:val="005827D7"/>
    <w:rsid w:val="00587845"/>
    <w:rsid w:val="005902F0"/>
    <w:rsid w:val="0059043D"/>
    <w:rsid w:val="00590BBD"/>
    <w:rsid w:val="00590DAE"/>
    <w:rsid w:val="00591172"/>
    <w:rsid w:val="00591DBF"/>
    <w:rsid w:val="00592B09"/>
    <w:rsid w:val="00592FB8"/>
    <w:rsid w:val="00595177"/>
    <w:rsid w:val="005A15A9"/>
    <w:rsid w:val="005A33F5"/>
    <w:rsid w:val="005B071A"/>
    <w:rsid w:val="005B0EC8"/>
    <w:rsid w:val="005B33C4"/>
    <w:rsid w:val="005B610E"/>
    <w:rsid w:val="005B614D"/>
    <w:rsid w:val="005B6702"/>
    <w:rsid w:val="005C1A72"/>
    <w:rsid w:val="005C31AC"/>
    <w:rsid w:val="005C4915"/>
    <w:rsid w:val="005C6EA6"/>
    <w:rsid w:val="005C79B4"/>
    <w:rsid w:val="005D55B9"/>
    <w:rsid w:val="005E14D7"/>
    <w:rsid w:val="005E27BD"/>
    <w:rsid w:val="005E29F3"/>
    <w:rsid w:val="005E6609"/>
    <w:rsid w:val="005E7E05"/>
    <w:rsid w:val="005F12CE"/>
    <w:rsid w:val="005F225F"/>
    <w:rsid w:val="005F2B09"/>
    <w:rsid w:val="005F3F36"/>
    <w:rsid w:val="00601D1E"/>
    <w:rsid w:val="006033BD"/>
    <w:rsid w:val="006048EB"/>
    <w:rsid w:val="0061212F"/>
    <w:rsid w:val="006144BB"/>
    <w:rsid w:val="006231AE"/>
    <w:rsid w:val="00624473"/>
    <w:rsid w:val="0062572F"/>
    <w:rsid w:val="00630552"/>
    <w:rsid w:val="0063233A"/>
    <w:rsid w:val="006343DE"/>
    <w:rsid w:val="00634F35"/>
    <w:rsid w:val="00635FE4"/>
    <w:rsid w:val="0063794F"/>
    <w:rsid w:val="006402F1"/>
    <w:rsid w:val="00646FA2"/>
    <w:rsid w:val="006529D7"/>
    <w:rsid w:val="006532C1"/>
    <w:rsid w:val="006534F7"/>
    <w:rsid w:val="006558EE"/>
    <w:rsid w:val="00656B10"/>
    <w:rsid w:val="006701FB"/>
    <w:rsid w:val="00674AF7"/>
    <w:rsid w:val="00675F81"/>
    <w:rsid w:val="00676428"/>
    <w:rsid w:val="006812D8"/>
    <w:rsid w:val="00692233"/>
    <w:rsid w:val="00694810"/>
    <w:rsid w:val="00694E9B"/>
    <w:rsid w:val="00697E97"/>
    <w:rsid w:val="006A1F20"/>
    <w:rsid w:val="006A5034"/>
    <w:rsid w:val="006A6057"/>
    <w:rsid w:val="006B0280"/>
    <w:rsid w:val="006B0ADE"/>
    <w:rsid w:val="006B1D8A"/>
    <w:rsid w:val="006C040F"/>
    <w:rsid w:val="006C0541"/>
    <w:rsid w:val="006C0F34"/>
    <w:rsid w:val="006C5DA3"/>
    <w:rsid w:val="006C69F8"/>
    <w:rsid w:val="006D1E62"/>
    <w:rsid w:val="006D2465"/>
    <w:rsid w:val="006D73E4"/>
    <w:rsid w:val="006D7A55"/>
    <w:rsid w:val="006E20ED"/>
    <w:rsid w:val="006E72F1"/>
    <w:rsid w:val="006F1428"/>
    <w:rsid w:val="006F16B7"/>
    <w:rsid w:val="006F3DEE"/>
    <w:rsid w:val="00701300"/>
    <w:rsid w:val="00702FA6"/>
    <w:rsid w:val="00707ED6"/>
    <w:rsid w:val="00710113"/>
    <w:rsid w:val="0071051C"/>
    <w:rsid w:val="00712213"/>
    <w:rsid w:val="007134B8"/>
    <w:rsid w:val="00713C21"/>
    <w:rsid w:val="0071570B"/>
    <w:rsid w:val="00716255"/>
    <w:rsid w:val="00717C0E"/>
    <w:rsid w:val="00717D13"/>
    <w:rsid w:val="0072209F"/>
    <w:rsid w:val="00722A82"/>
    <w:rsid w:val="00725BAA"/>
    <w:rsid w:val="0072761E"/>
    <w:rsid w:val="007320B5"/>
    <w:rsid w:val="0073734E"/>
    <w:rsid w:val="0073760B"/>
    <w:rsid w:val="007377F3"/>
    <w:rsid w:val="0074355B"/>
    <w:rsid w:val="00744426"/>
    <w:rsid w:val="00746A30"/>
    <w:rsid w:val="00752306"/>
    <w:rsid w:val="00760EEB"/>
    <w:rsid w:val="007632B4"/>
    <w:rsid w:val="00771584"/>
    <w:rsid w:val="00771CB7"/>
    <w:rsid w:val="007721DA"/>
    <w:rsid w:val="00774B10"/>
    <w:rsid w:val="00775DD8"/>
    <w:rsid w:val="00776199"/>
    <w:rsid w:val="007770B2"/>
    <w:rsid w:val="00780A0A"/>
    <w:rsid w:val="00780BBD"/>
    <w:rsid w:val="00781287"/>
    <w:rsid w:val="007821CA"/>
    <w:rsid w:val="0078349C"/>
    <w:rsid w:val="0078730D"/>
    <w:rsid w:val="00790591"/>
    <w:rsid w:val="00792AF0"/>
    <w:rsid w:val="007A28C0"/>
    <w:rsid w:val="007A3AC2"/>
    <w:rsid w:val="007B1462"/>
    <w:rsid w:val="007B2805"/>
    <w:rsid w:val="007B654E"/>
    <w:rsid w:val="007B6940"/>
    <w:rsid w:val="007B6A51"/>
    <w:rsid w:val="007C0279"/>
    <w:rsid w:val="007C1449"/>
    <w:rsid w:val="007C48EA"/>
    <w:rsid w:val="007D358E"/>
    <w:rsid w:val="007D5AE1"/>
    <w:rsid w:val="007E134C"/>
    <w:rsid w:val="007E13E7"/>
    <w:rsid w:val="007E22E5"/>
    <w:rsid w:val="007E25AC"/>
    <w:rsid w:val="007E6A8D"/>
    <w:rsid w:val="007F3620"/>
    <w:rsid w:val="007F4E8B"/>
    <w:rsid w:val="007F58D2"/>
    <w:rsid w:val="008013EE"/>
    <w:rsid w:val="0080177F"/>
    <w:rsid w:val="00815BD3"/>
    <w:rsid w:val="008166E5"/>
    <w:rsid w:val="00817AD9"/>
    <w:rsid w:val="00817ECD"/>
    <w:rsid w:val="00820EA3"/>
    <w:rsid w:val="0082220B"/>
    <w:rsid w:val="00823A3D"/>
    <w:rsid w:val="008264AA"/>
    <w:rsid w:val="008275A2"/>
    <w:rsid w:val="0082761E"/>
    <w:rsid w:val="00827DBF"/>
    <w:rsid w:val="00827E74"/>
    <w:rsid w:val="0083221F"/>
    <w:rsid w:val="008323D6"/>
    <w:rsid w:val="00836BAF"/>
    <w:rsid w:val="008423A3"/>
    <w:rsid w:val="00842A78"/>
    <w:rsid w:val="0084409D"/>
    <w:rsid w:val="00845A80"/>
    <w:rsid w:val="00846603"/>
    <w:rsid w:val="00846D08"/>
    <w:rsid w:val="00846FD3"/>
    <w:rsid w:val="008521BD"/>
    <w:rsid w:val="00854B31"/>
    <w:rsid w:val="008557C7"/>
    <w:rsid w:val="00861A53"/>
    <w:rsid w:val="00861CCF"/>
    <w:rsid w:val="0086368D"/>
    <w:rsid w:val="008644DE"/>
    <w:rsid w:val="008655E4"/>
    <w:rsid w:val="00867AF9"/>
    <w:rsid w:val="008704B5"/>
    <w:rsid w:val="00870577"/>
    <w:rsid w:val="0087292D"/>
    <w:rsid w:val="0087413F"/>
    <w:rsid w:val="008755BE"/>
    <w:rsid w:val="008769BC"/>
    <w:rsid w:val="00885B08"/>
    <w:rsid w:val="0089016E"/>
    <w:rsid w:val="008A0793"/>
    <w:rsid w:val="008A3155"/>
    <w:rsid w:val="008A4415"/>
    <w:rsid w:val="008B0F7C"/>
    <w:rsid w:val="008B7FE4"/>
    <w:rsid w:val="008C05EA"/>
    <w:rsid w:val="008C082E"/>
    <w:rsid w:val="008C1A52"/>
    <w:rsid w:val="008C2424"/>
    <w:rsid w:val="008C362D"/>
    <w:rsid w:val="008C5513"/>
    <w:rsid w:val="008C6F4C"/>
    <w:rsid w:val="008D0430"/>
    <w:rsid w:val="008E2B30"/>
    <w:rsid w:val="008E3489"/>
    <w:rsid w:val="008E7458"/>
    <w:rsid w:val="008F2279"/>
    <w:rsid w:val="008F5E3D"/>
    <w:rsid w:val="008F6ECD"/>
    <w:rsid w:val="0090037C"/>
    <w:rsid w:val="00902E7B"/>
    <w:rsid w:val="009034AF"/>
    <w:rsid w:val="00904093"/>
    <w:rsid w:val="009064A1"/>
    <w:rsid w:val="0091036F"/>
    <w:rsid w:val="00915147"/>
    <w:rsid w:val="00916AF0"/>
    <w:rsid w:val="00917F2A"/>
    <w:rsid w:val="00927FFC"/>
    <w:rsid w:val="009344A6"/>
    <w:rsid w:val="00936D3A"/>
    <w:rsid w:val="00937202"/>
    <w:rsid w:val="0094010D"/>
    <w:rsid w:val="00941CAD"/>
    <w:rsid w:val="00945F21"/>
    <w:rsid w:val="0094715D"/>
    <w:rsid w:val="009478D8"/>
    <w:rsid w:val="0095015D"/>
    <w:rsid w:val="00951022"/>
    <w:rsid w:val="00954192"/>
    <w:rsid w:val="00954335"/>
    <w:rsid w:val="009546B7"/>
    <w:rsid w:val="009552A1"/>
    <w:rsid w:val="009554BC"/>
    <w:rsid w:val="00955F05"/>
    <w:rsid w:val="00973636"/>
    <w:rsid w:val="00977570"/>
    <w:rsid w:val="00984D11"/>
    <w:rsid w:val="0098676A"/>
    <w:rsid w:val="00991629"/>
    <w:rsid w:val="009A01E4"/>
    <w:rsid w:val="009A399C"/>
    <w:rsid w:val="009B0CC7"/>
    <w:rsid w:val="009B1263"/>
    <w:rsid w:val="009B2882"/>
    <w:rsid w:val="009B3CF3"/>
    <w:rsid w:val="009B4CBA"/>
    <w:rsid w:val="009B5D0D"/>
    <w:rsid w:val="009B6947"/>
    <w:rsid w:val="009C0CCE"/>
    <w:rsid w:val="009C5B5F"/>
    <w:rsid w:val="009D29E0"/>
    <w:rsid w:val="009D49DA"/>
    <w:rsid w:val="009D5D28"/>
    <w:rsid w:val="009D6D96"/>
    <w:rsid w:val="009D79ED"/>
    <w:rsid w:val="009E5060"/>
    <w:rsid w:val="009E7C1D"/>
    <w:rsid w:val="009F29E5"/>
    <w:rsid w:val="009F670F"/>
    <w:rsid w:val="00A00216"/>
    <w:rsid w:val="00A03018"/>
    <w:rsid w:val="00A07FD1"/>
    <w:rsid w:val="00A14E38"/>
    <w:rsid w:val="00A166EA"/>
    <w:rsid w:val="00A239CA"/>
    <w:rsid w:val="00A30CF5"/>
    <w:rsid w:val="00A31B4A"/>
    <w:rsid w:val="00A31E85"/>
    <w:rsid w:val="00A31EA4"/>
    <w:rsid w:val="00A33271"/>
    <w:rsid w:val="00A33987"/>
    <w:rsid w:val="00A35EA9"/>
    <w:rsid w:val="00A367C4"/>
    <w:rsid w:val="00A36808"/>
    <w:rsid w:val="00A44C57"/>
    <w:rsid w:val="00A47DA6"/>
    <w:rsid w:val="00A5145C"/>
    <w:rsid w:val="00A54E53"/>
    <w:rsid w:val="00A67A43"/>
    <w:rsid w:val="00A701D5"/>
    <w:rsid w:val="00A70541"/>
    <w:rsid w:val="00A82810"/>
    <w:rsid w:val="00A82AAC"/>
    <w:rsid w:val="00A830AB"/>
    <w:rsid w:val="00A8369D"/>
    <w:rsid w:val="00A84387"/>
    <w:rsid w:val="00A85A8F"/>
    <w:rsid w:val="00A878E7"/>
    <w:rsid w:val="00A90CD0"/>
    <w:rsid w:val="00A949AE"/>
    <w:rsid w:val="00A957DE"/>
    <w:rsid w:val="00AA1294"/>
    <w:rsid w:val="00AA2AF4"/>
    <w:rsid w:val="00AA319E"/>
    <w:rsid w:val="00AA3C33"/>
    <w:rsid w:val="00AA4598"/>
    <w:rsid w:val="00AA589B"/>
    <w:rsid w:val="00AA59C8"/>
    <w:rsid w:val="00AA6F85"/>
    <w:rsid w:val="00AB32D7"/>
    <w:rsid w:val="00AB408E"/>
    <w:rsid w:val="00AB4598"/>
    <w:rsid w:val="00AB45EA"/>
    <w:rsid w:val="00AB7FC2"/>
    <w:rsid w:val="00AC048A"/>
    <w:rsid w:val="00AC382A"/>
    <w:rsid w:val="00AC7066"/>
    <w:rsid w:val="00AD1239"/>
    <w:rsid w:val="00AD214A"/>
    <w:rsid w:val="00AD26CB"/>
    <w:rsid w:val="00AD2962"/>
    <w:rsid w:val="00AD36C6"/>
    <w:rsid w:val="00AD664A"/>
    <w:rsid w:val="00AE0368"/>
    <w:rsid w:val="00AE3928"/>
    <w:rsid w:val="00AE3A30"/>
    <w:rsid w:val="00AE4098"/>
    <w:rsid w:val="00AF7106"/>
    <w:rsid w:val="00AF7D1D"/>
    <w:rsid w:val="00B02AC6"/>
    <w:rsid w:val="00B02D6F"/>
    <w:rsid w:val="00B03B65"/>
    <w:rsid w:val="00B04CB3"/>
    <w:rsid w:val="00B07B9A"/>
    <w:rsid w:val="00B117D4"/>
    <w:rsid w:val="00B13789"/>
    <w:rsid w:val="00B13E52"/>
    <w:rsid w:val="00B14B3D"/>
    <w:rsid w:val="00B17810"/>
    <w:rsid w:val="00B21795"/>
    <w:rsid w:val="00B23A71"/>
    <w:rsid w:val="00B305B5"/>
    <w:rsid w:val="00B31E84"/>
    <w:rsid w:val="00B374F6"/>
    <w:rsid w:val="00B44E79"/>
    <w:rsid w:val="00B464EC"/>
    <w:rsid w:val="00B474E7"/>
    <w:rsid w:val="00B50FEA"/>
    <w:rsid w:val="00B51DBE"/>
    <w:rsid w:val="00B5370C"/>
    <w:rsid w:val="00B5416B"/>
    <w:rsid w:val="00B55A31"/>
    <w:rsid w:val="00B56F8C"/>
    <w:rsid w:val="00B576A5"/>
    <w:rsid w:val="00B611DB"/>
    <w:rsid w:val="00B636EA"/>
    <w:rsid w:val="00B65A87"/>
    <w:rsid w:val="00B6749C"/>
    <w:rsid w:val="00B70231"/>
    <w:rsid w:val="00B750ED"/>
    <w:rsid w:val="00B75521"/>
    <w:rsid w:val="00B8088A"/>
    <w:rsid w:val="00B81ACD"/>
    <w:rsid w:val="00B82A0D"/>
    <w:rsid w:val="00B8366E"/>
    <w:rsid w:val="00B85161"/>
    <w:rsid w:val="00B85E7E"/>
    <w:rsid w:val="00B8605C"/>
    <w:rsid w:val="00B946C8"/>
    <w:rsid w:val="00B96971"/>
    <w:rsid w:val="00B97503"/>
    <w:rsid w:val="00BA1E04"/>
    <w:rsid w:val="00BA52D3"/>
    <w:rsid w:val="00BA630F"/>
    <w:rsid w:val="00BB6DB2"/>
    <w:rsid w:val="00BB77C6"/>
    <w:rsid w:val="00BC198E"/>
    <w:rsid w:val="00BD1648"/>
    <w:rsid w:val="00BD394E"/>
    <w:rsid w:val="00BD4402"/>
    <w:rsid w:val="00BD480C"/>
    <w:rsid w:val="00BD681F"/>
    <w:rsid w:val="00BD797D"/>
    <w:rsid w:val="00BE0953"/>
    <w:rsid w:val="00BE3037"/>
    <w:rsid w:val="00BE3A8D"/>
    <w:rsid w:val="00BE7618"/>
    <w:rsid w:val="00BF2610"/>
    <w:rsid w:val="00BF2E71"/>
    <w:rsid w:val="00BF34B5"/>
    <w:rsid w:val="00C00EE7"/>
    <w:rsid w:val="00C00F6C"/>
    <w:rsid w:val="00C014AB"/>
    <w:rsid w:val="00C01C96"/>
    <w:rsid w:val="00C03BD7"/>
    <w:rsid w:val="00C042E4"/>
    <w:rsid w:val="00C06B56"/>
    <w:rsid w:val="00C06C5E"/>
    <w:rsid w:val="00C16767"/>
    <w:rsid w:val="00C26A5A"/>
    <w:rsid w:val="00C329EF"/>
    <w:rsid w:val="00C333E0"/>
    <w:rsid w:val="00C34FA5"/>
    <w:rsid w:val="00C36D5C"/>
    <w:rsid w:val="00C37290"/>
    <w:rsid w:val="00C454A6"/>
    <w:rsid w:val="00C45D5B"/>
    <w:rsid w:val="00C4722E"/>
    <w:rsid w:val="00C50AED"/>
    <w:rsid w:val="00C5261D"/>
    <w:rsid w:val="00C550A1"/>
    <w:rsid w:val="00C65300"/>
    <w:rsid w:val="00C6592D"/>
    <w:rsid w:val="00C675B3"/>
    <w:rsid w:val="00C67FAE"/>
    <w:rsid w:val="00C709BF"/>
    <w:rsid w:val="00C73BC8"/>
    <w:rsid w:val="00C73C79"/>
    <w:rsid w:val="00C73C88"/>
    <w:rsid w:val="00C7412F"/>
    <w:rsid w:val="00C76334"/>
    <w:rsid w:val="00C8183B"/>
    <w:rsid w:val="00C82CAC"/>
    <w:rsid w:val="00C8579C"/>
    <w:rsid w:val="00C87D62"/>
    <w:rsid w:val="00C91631"/>
    <w:rsid w:val="00C9193E"/>
    <w:rsid w:val="00C94426"/>
    <w:rsid w:val="00C954D6"/>
    <w:rsid w:val="00C9656C"/>
    <w:rsid w:val="00C97890"/>
    <w:rsid w:val="00C97E75"/>
    <w:rsid w:val="00CA1C05"/>
    <w:rsid w:val="00CA1D81"/>
    <w:rsid w:val="00CA4C3A"/>
    <w:rsid w:val="00CA4DA6"/>
    <w:rsid w:val="00CB14C9"/>
    <w:rsid w:val="00CB4E85"/>
    <w:rsid w:val="00CB6601"/>
    <w:rsid w:val="00CB7C7A"/>
    <w:rsid w:val="00CC3A1E"/>
    <w:rsid w:val="00CD083B"/>
    <w:rsid w:val="00CD0CEC"/>
    <w:rsid w:val="00CD5F19"/>
    <w:rsid w:val="00CE53B8"/>
    <w:rsid w:val="00CE58EE"/>
    <w:rsid w:val="00CE61D1"/>
    <w:rsid w:val="00CE6D08"/>
    <w:rsid w:val="00CE7440"/>
    <w:rsid w:val="00CF566B"/>
    <w:rsid w:val="00CF73F6"/>
    <w:rsid w:val="00D00F31"/>
    <w:rsid w:val="00D076EB"/>
    <w:rsid w:val="00D13C85"/>
    <w:rsid w:val="00D14894"/>
    <w:rsid w:val="00D15EF4"/>
    <w:rsid w:val="00D1769C"/>
    <w:rsid w:val="00D218A6"/>
    <w:rsid w:val="00D22E00"/>
    <w:rsid w:val="00D301FE"/>
    <w:rsid w:val="00D30A19"/>
    <w:rsid w:val="00D3192C"/>
    <w:rsid w:val="00D35049"/>
    <w:rsid w:val="00D3557C"/>
    <w:rsid w:val="00D40B69"/>
    <w:rsid w:val="00D42948"/>
    <w:rsid w:val="00D43020"/>
    <w:rsid w:val="00D4449E"/>
    <w:rsid w:val="00D46517"/>
    <w:rsid w:val="00D46A99"/>
    <w:rsid w:val="00D507E3"/>
    <w:rsid w:val="00D5217D"/>
    <w:rsid w:val="00D55078"/>
    <w:rsid w:val="00D570FF"/>
    <w:rsid w:val="00D632AA"/>
    <w:rsid w:val="00D645B9"/>
    <w:rsid w:val="00D66096"/>
    <w:rsid w:val="00D74340"/>
    <w:rsid w:val="00D751A8"/>
    <w:rsid w:val="00D825BD"/>
    <w:rsid w:val="00D84B8F"/>
    <w:rsid w:val="00D84D9C"/>
    <w:rsid w:val="00D86DC8"/>
    <w:rsid w:val="00D87B0D"/>
    <w:rsid w:val="00D91806"/>
    <w:rsid w:val="00D939A2"/>
    <w:rsid w:val="00D94344"/>
    <w:rsid w:val="00D94B89"/>
    <w:rsid w:val="00D9623B"/>
    <w:rsid w:val="00D96759"/>
    <w:rsid w:val="00D9757A"/>
    <w:rsid w:val="00D97818"/>
    <w:rsid w:val="00DA0735"/>
    <w:rsid w:val="00DA50D1"/>
    <w:rsid w:val="00DB4533"/>
    <w:rsid w:val="00DB4E72"/>
    <w:rsid w:val="00DB6E65"/>
    <w:rsid w:val="00DC0DD7"/>
    <w:rsid w:val="00DC3DF8"/>
    <w:rsid w:val="00DC554C"/>
    <w:rsid w:val="00DC64AC"/>
    <w:rsid w:val="00DD1CC4"/>
    <w:rsid w:val="00DD4A97"/>
    <w:rsid w:val="00DD79DE"/>
    <w:rsid w:val="00DE31BC"/>
    <w:rsid w:val="00DE55BB"/>
    <w:rsid w:val="00DE67BC"/>
    <w:rsid w:val="00DF0A30"/>
    <w:rsid w:val="00DF3B79"/>
    <w:rsid w:val="00DF579B"/>
    <w:rsid w:val="00E02FA2"/>
    <w:rsid w:val="00E050A8"/>
    <w:rsid w:val="00E1244C"/>
    <w:rsid w:val="00E14E21"/>
    <w:rsid w:val="00E15145"/>
    <w:rsid w:val="00E15C56"/>
    <w:rsid w:val="00E16101"/>
    <w:rsid w:val="00E1635E"/>
    <w:rsid w:val="00E2126D"/>
    <w:rsid w:val="00E21AA8"/>
    <w:rsid w:val="00E222BC"/>
    <w:rsid w:val="00E23E9F"/>
    <w:rsid w:val="00E240A5"/>
    <w:rsid w:val="00E24109"/>
    <w:rsid w:val="00E269C2"/>
    <w:rsid w:val="00E319DD"/>
    <w:rsid w:val="00E31BF6"/>
    <w:rsid w:val="00E32933"/>
    <w:rsid w:val="00E338DA"/>
    <w:rsid w:val="00E33A9F"/>
    <w:rsid w:val="00E35F06"/>
    <w:rsid w:val="00E37D92"/>
    <w:rsid w:val="00E44291"/>
    <w:rsid w:val="00E46A8D"/>
    <w:rsid w:val="00E47ADE"/>
    <w:rsid w:val="00E47B5F"/>
    <w:rsid w:val="00E526FB"/>
    <w:rsid w:val="00E53D9D"/>
    <w:rsid w:val="00E53FFB"/>
    <w:rsid w:val="00E54BA0"/>
    <w:rsid w:val="00E61343"/>
    <w:rsid w:val="00E63152"/>
    <w:rsid w:val="00E63238"/>
    <w:rsid w:val="00E6482D"/>
    <w:rsid w:val="00E65A46"/>
    <w:rsid w:val="00E70D55"/>
    <w:rsid w:val="00E71C97"/>
    <w:rsid w:val="00E727E4"/>
    <w:rsid w:val="00E75C85"/>
    <w:rsid w:val="00E77C03"/>
    <w:rsid w:val="00E829A0"/>
    <w:rsid w:val="00E82F8E"/>
    <w:rsid w:val="00E833AE"/>
    <w:rsid w:val="00E8577B"/>
    <w:rsid w:val="00E87CAD"/>
    <w:rsid w:val="00E91A7F"/>
    <w:rsid w:val="00E91D06"/>
    <w:rsid w:val="00E955C8"/>
    <w:rsid w:val="00EA2F06"/>
    <w:rsid w:val="00EA3023"/>
    <w:rsid w:val="00EA4D2D"/>
    <w:rsid w:val="00EA63E0"/>
    <w:rsid w:val="00EA7858"/>
    <w:rsid w:val="00EB097C"/>
    <w:rsid w:val="00EB1F62"/>
    <w:rsid w:val="00EB753F"/>
    <w:rsid w:val="00EB7D5F"/>
    <w:rsid w:val="00EC076C"/>
    <w:rsid w:val="00EC47B7"/>
    <w:rsid w:val="00EC69B7"/>
    <w:rsid w:val="00ED0155"/>
    <w:rsid w:val="00ED1333"/>
    <w:rsid w:val="00ED2499"/>
    <w:rsid w:val="00ED2EA9"/>
    <w:rsid w:val="00EE0A03"/>
    <w:rsid w:val="00EE0EAD"/>
    <w:rsid w:val="00EE1BB3"/>
    <w:rsid w:val="00EE5817"/>
    <w:rsid w:val="00EF0D7A"/>
    <w:rsid w:val="00EF2665"/>
    <w:rsid w:val="00EF456F"/>
    <w:rsid w:val="00EF51A0"/>
    <w:rsid w:val="00EF7BE0"/>
    <w:rsid w:val="00EF7C07"/>
    <w:rsid w:val="00F05449"/>
    <w:rsid w:val="00F0623C"/>
    <w:rsid w:val="00F10154"/>
    <w:rsid w:val="00F15779"/>
    <w:rsid w:val="00F16439"/>
    <w:rsid w:val="00F20D9B"/>
    <w:rsid w:val="00F23F11"/>
    <w:rsid w:val="00F24481"/>
    <w:rsid w:val="00F24AAD"/>
    <w:rsid w:val="00F26923"/>
    <w:rsid w:val="00F3229D"/>
    <w:rsid w:val="00F32AE8"/>
    <w:rsid w:val="00F32D28"/>
    <w:rsid w:val="00F32D6A"/>
    <w:rsid w:val="00F3680F"/>
    <w:rsid w:val="00F40374"/>
    <w:rsid w:val="00F403A2"/>
    <w:rsid w:val="00F4179A"/>
    <w:rsid w:val="00F454C1"/>
    <w:rsid w:val="00F4710E"/>
    <w:rsid w:val="00F52131"/>
    <w:rsid w:val="00F54354"/>
    <w:rsid w:val="00F54FA7"/>
    <w:rsid w:val="00F5601D"/>
    <w:rsid w:val="00F609D6"/>
    <w:rsid w:val="00F64D03"/>
    <w:rsid w:val="00F67FD8"/>
    <w:rsid w:val="00F73D8F"/>
    <w:rsid w:val="00F76066"/>
    <w:rsid w:val="00F8361E"/>
    <w:rsid w:val="00F85D1A"/>
    <w:rsid w:val="00F85F13"/>
    <w:rsid w:val="00F87E05"/>
    <w:rsid w:val="00F903B3"/>
    <w:rsid w:val="00F96131"/>
    <w:rsid w:val="00FA0D85"/>
    <w:rsid w:val="00FB1FC3"/>
    <w:rsid w:val="00FB4C18"/>
    <w:rsid w:val="00FB735B"/>
    <w:rsid w:val="00FC23FC"/>
    <w:rsid w:val="00FC4ECE"/>
    <w:rsid w:val="00FC5856"/>
    <w:rsid w:val="00FC5FBD"/>
    <w:rsid w:val="00FC76B2"/>
    <w:rsid w:val="00FC7DF9"/>
    <w:rsid w:val="00FD00FC"/>
    <w:rsid w:val="00FD52C3"/>
    <w:rsid w:val="00FD5680"/>
    <w:rsid w:val="00FD595E"/>
    <w:rsid w:val="00FD5976"/>
    <w:rsid w:val="00FD68BB"/>
    <w:rsid w:val="00FE26AD"/>
    <w:rsid w:val="00FE6CBD"/>
    <w:rsid w:val="00FF04B3"/>
    <w:rsid w:val="00FF2E79"/>
    <w:rsid w:val="00FF3355"/>
    <w:rsid w:val="00FF5002"/>
    <w:rsid w:val="00FF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36">
      <v:fill color="#936"/>
      <v:stroke weight="2.0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374F6"/>
    <w:pPr>
      <w:spacing w:before="120" w:after="120" w:line="264" w:lineRule="atLeast"/>
      <w:ind w:left="567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agwek2"/>
    <w:qFormat/>
    <w:rsid w:val="00B374F6"/>
    <w:pPr>
      <w:spacing w:before="2160" w:after="720"/>
      <w:ind w:left="2552" w:hanging="2552"/>
      <w:jc w:val="left"/>
      <w:outlineLvl w:val="0"/>
    </w:pPr>
    <w:rPr>
      <w:b/>
      <w:sz w:val="36"/>
    </w:rPr>
  </w:style>
  <w:style w:type="paragraph" w:styleId="Nagwek2">
    <w:name w:val="heading 2"/>
    <w:basedOn w:val="Nagwek1"/>
    <w:next w:val="Normalny"/>
    <w:link w:val="Nagwek2Znak"/>
    <w:qFormat/>
    <w:rsid w:val="00B374F6"/>
    <w:pPr>
      <w:pBdr>
        <w:top w:val="single" w:sz="6" w:space="1" w:color="auto"/>
      </w:pBdr>
      <w:spacing w:before="360" w:after="360"/>
      <w:ind w:left="567" w:hanging="567"/>
      <w:outlineLvl w:val="1"/>
    </w:pPr>
    <w:rPr>
      <w:sz w:val="28"/>
    </w:rPr>
  </w:style>
  <w:style w:type="paragraph" w:styleId="Nagwek3">
    <w:name w:val="heading 3"/>
    <w:basedOn w:val="Nagwek2"/>
    <w:next w:val="Normalny"/>
    <w:qFormat/>
    <w:rsid w:val="00B374F6"/>
    <w:pPr>
      <w:pBdr>
        <w:top w:val="none" w:sz="0" w:space="0" w:color="auto"/>
      </w:pBdr>
      <w:spacing w:before="120" w:after="120"/>
      <w:ind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Wcicienormalne"/>
    <w:link w:val="Nagwek4Znak"/>
    <w:qFormat/>
    <w:rsid w:val="00B374F6"/>
    <w:pPr>
      <w:ind w:left="360"/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B374F6"/>
    <w:pPr>
      <w:ind w:left="720"/>
      <w:outlineLvl w:val="4"/>
    </w:pPr>
    <w:rPr>
      <w:rFonts w:ascii="Times New Roman" w:hAnsi="Times New Roman"/>
      <w:b/>
      <w:sz w:val="20"/>
    </w:rPr>
  </w:style>
  <w:style w:type="paragraph" w:styleId="Nagwek6">
    <w:name w:val="heading 6"/>
    <w:basedOn w:val="Normalny"/>
    <w:next w:val="Wcicienormalne"/>
    <w:qFormat/>
    <w:rsid w:val="00B374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Nagwek7">
    <w:name w:val="heading 7"/>
    <w:basedOn w:val="Normalny"/>
    <w:next w:val="Wcicienormalne"/>
    <w:qFormat/>
    <w:rsid w:val="00B374F6"/>
    <w:pPr>
      <w:ind w:left="720"/>
      <w:outlineLvl w:val="6"/>
    </w:pPr>
    <w:rPr>
      <w:rFonts w:ascii="Times New Roman" w:hAnsi="Times New Roman"/>
      <w:i/>
      <w:sz w:val="20"/>
    </w:rPr>
  </w:style>
  <w:style w:type="paragraph" w:styleId="Nagwek8">
    <w:name w:val="heading 8"/>
    <w:basedOn w:val="Normalny"/>
    <w:next w:val="Wcicienormalne"/>
    <w:qFormat/>
    <w:rsid w:val="00B374F6"/>
    <w:pPr>
      <w:ind w:left="720"/>
      <w:outlineLvl w:val="7"/>
    </w:pPr>
    <w:rPr>
      <w:rFonts w:ascii="Times New Roman" w:hAnsi="Times New Roman"/>
      <w:i/>
      <w:sz w:val="20"/>
    </w:rPr>
  </w:style>
  <w:style w:type="paragraph" w:styleId="Nagwek9">
    <w:name w:val="heading 9"/>
    <w:basedOn w:val="Normalny"/>
    <w:next w:val="Wcicienormalne"/>
    <w:qFormat/>
    <w:rsid w:val="00B374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B374F6"/>
    <w:pPr>
      <w:ind w:left="1702" w:hanging="284"/>
    </w:pPr>
  </w:style>
  <w:style w:type="paragraph" w:styleId="Spistreci4">
    <w:name w:val="toc 4"/>
    <w:basedOn w:val="Normalny"/>
    <w:next w:val="Normalny"/>
    <w:semiHidden/>
    <w:rsid w:val="00B374F6"/>
    <w:pPr>
      <w:spacing w:before="0" w:after="0"/>
      <w:ind w:left="440"/>
      <w:jc w:val="left"/>
    </w:pPr>
    <w:rPr>
      <w:rFonts w:ascii="Times New Roman" w:hAnsi="Times New Roman"/>
      <w:sz w:val="20"/>
    </w:rPr>
  </w:style>
  <w:style w:type="paragraph" w:styleId="Spistreci3">
    <w:name w:val="toc 3"/>
    <w:basedOn w:val="Spistreci2"/>
    <w:next w:val="Normalny"/>
    <w:semiHidden/>
    <w:rsid w:val="00B374F6"/>
    <w:pPr>
      <w:spacing w:before="0"/>
      <w:ind w:left="220"/>
    </w:pPr>
    <w:rPr>
      <w:b w:val="0"/>
    </w:rPr>
  </w:style>
  <w:style w:type="paragraph" w:styleId="Spistreci2">
    <w:name w:val="toc 2"/>
    <w:basedOn w:val="Spistreci1"/>
    <w:uiPriority w:val="39"/>
    <w:rsid w:val="00B374F6"/>
    <w:pPr>
      <w:spacing w:before="240"/>
    </w:pPr>
    <w:rPr>
      <w:rFonts w:ascii="Times New Roman" w:hAnsi="Times New Roman"/>
      <w:caps w:val="0"/>
      <w:sz w:val="20"/>
    </w:rPr>
  </w:style>
  <w:style w:type="paragraph" w:styleId="Spistreci1">
    <w:name w:val="toc 1"/>
    <w:basedOn w:val="Nagwek1"/>
    <w:next w:val="Normalny"/>
    <w:uiPriority w:val="39"/>
    <w:rsid w:val="00B374F6"/>
    <w:pPr>
      <w:spacing w:before="360" w:after="0"/>
      <w:ind w:left="0" w:firstLine="0"/>
      <w:outlineLvl w:val="9"/>
    </w:pPr>
    <w:rPr>
      <w:caps/>
      <w:sz w:val="24"/>
    </w:rPr>
  </w:style>
  <w:style w:type="paragraph" w:styleId="Indeks7">
    <w:name w:val="index 7"/>
    <w:basedOn w:val="Normalny"/>
    <w:next w:val="Normalny"/>
    <w:semiHidden/>
    <w:rsid w:val="00B374F6"/>
    <w:pPr>
      <w:ind w:left="1698"/>
    </w:pPr>
  </w:style>
  <w:style w:type="paragraph" w:styleId="Indeks6">
    <w:name w:val="index 6"/>
    <w:basedOn w:val="Normalny"/>
    <w:next w:val="Normalny"/>
    <w:semiHidden/>
    <w:rsid w:val="00B374F6"/>
    <w:pPr>
      <w:ind w:left="1415"/>
    </w:pPr>
  </w:style>
  <w:style w:type="paragraph" w:styleId="Indeks5">
    <w:name w:val="index 5"/>
    <w:basedOn w:val="Normalny"/>
    <w:next w:val="Normalny"/>
    <w:semiHidden/>
    <w:rsid w:val="00B374F6"/>
    <w:pPr>
      <w:ind w:left="1132"/>
    </w:pPr>
  </w:style>
  <w:style w:type="paragraph" w:styleId="Indeks4">
    <w:name w:val="index 4"/>
    <w:basedOn w:val="Normalny"/>
    <w:next w:val="Normalny"/>
    <w:semiHidden/>
    <w:rsid w:val="00B374F6"/>
    <w:pPr>
      <w:ind w:left="849"/>
    </w:pPr>
  </w:style>
  <w:style w:type="paragraph" w:styleId="Indeks3">
    <w:name w:val="index 3"/>
    <w:basedOn w:val="Normalny"/>
    <w:next w:val="Normalny"/>
    <w:semiHidden/>
    <w:rsid w:val="00B374F6"/>
    <w:pPr>
      <w:ind w:left="566"/>
    </w:pPr>
  </w:style>
  <w:style w:type="paragraph" w:styleId="Indeks2">
    <w:name w:val="index 2"/>
    <w:basedOn w:val="Normalny"/>
    <w:next w:val="Normalny"/>
    <w:semiHidden/>
    <w:rsid w:val="00B374F6"/>
    <w:pPr>
      <w:ind w:left="283"/>
    </w:pPr>
  </w:style>
  <w:style w:type="paragraph" w:styleId="Indeks1">
    <w:name w:val="index 1"/>
    <w:basedOn w:val="Normalny"/>
    <w:next w:val="Normalny"/>
    <w:semiHidden/>
    <w:rsid w:val="00B374F6"/>
    <w:pPr>
      <w:ind w:left="0"/>
    </w:pPr>
  </w:style>
  <w:style w:type="paragraph" w:styleId="Nagwekindeksu">
    <w:name w:val="index heading"/>
    <w:basedOn w:val="Nagwek1"/>
    <w:next w:val="Normalny"/>
    <w:semiHidden/>
    <w:rsid w:val="00B374F6"/>
    <w:pPr>
      <w:spacing w:before="187" w:after="58"/>
      <w:outlineLvl w:val="9"/>
    </w:pPr>
    <w:rPr>
      <w:sz w:val="24"/>
    </w:rPr>
  </w:style>
  <w:style w:type="paragraph" w:styleId="Stopka">
    <w:name w:val="footer"/>
    <w:basedOn w:val="Nagwek1"/>
    <w:link w:val="StopkaZnak"/>
    <w:uiPriority w:val="99"/>
    <w:rsid w:val="00B374F6"/>
    <w:pPr>
      <w:pBdr>
        <w:top w:val="single" w:sz="6" w:space="1" w:color="auto"/>
      </w:pBdr>
      <w:tabs>
        <w:tab w:val="center" w:pos="4680"/>
        <w:tab w:val="right" w:pos="9072"/>
        <w:tab w:val="right" w:pos="9360"/>
      </w:tabs>
      <w:spacing w:before="360" w:after="0"/>
      <w:outlineLvl w:val="9"/>
    </w:pPr>
    <w:rPr>
      <w:b w:val="0"/>
      <w:sz w:val="16"/>
    </w:rPr>
  </w:style>
  <w:style w:type="paragraph" w:styleId="Nagwek">
    <w:name w:val="header"/>
    <w:basedOn w:val="Normalny"/>
    <w:rsid w:val="00B374F6"/>
    <w:pPr>
      <w:pBdr>
        <w:bottom w:val="single" w:sz="6" w:space="1" w:color="auto"/>
      </w:pBdr>
      <w:tabs>
        <w:tab w:val="left" w:pos="993"/>
      </w:tabs>
      <w:spacing w:before="0" w:after="480"/>
      <w:ind w:left="0"/>
    </w:pPr>
    <w:rPr>
      <w:smallCaps/>
      <w:sz w:val="14"/>
    </w:rPr>
  </w:style>
  <w:style w:type="character" w:styleId="Odwoanieprzypisudolnego">
    <w:name w:val="footnote reference"/>
    <w:basedOn w:val="Domylnaczcionkaakapitu"/>
    <w:semiHidden/>
    <w:rsid w:val="00B374F6"/>
    <w:rPr>
      <w:position w:val="6"/>
      <w:sz w:val="16"/>
    </w:rPr>
  </w:style>
  <w:style w:type="paragraph" w:styleId="Tekstprzypisudolnego">
    <w:name w:val="footnote text"/>
    <w:basedOn w:val="Normalny"/>
    <w:semiHidden/>
    <w:rsid w:val="00B374F6"/>
    <w:pPr>
      <w:ind w:left="180" w:hanging="180"/>
    </w:pPr>
  </w:style>
  <w:style w:type="paragraph" w:styleId="Tytu">
    <w:name w:val="Title"/>
    <w:basedOn w:val="Nagwek1"/>
    <w:next w:val="Podtytu1"/>
    <w:qFormat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sz w:val="44"/>
    </w:rPr>
  </w:style>
  <w:style w:type="paragraph" w:customStyle="1" w:styleId="Podtytu1">
    <w:name w:val="Podtytuł1"/>
    <w:basedOn w:val="Tytu"/>
    <w:next w:val="Byline"/>
    <w:rsid w:val="00B374F6"/>
    <w:pPr>
      <w:pBdr>
        <w:top w:val="none" w:sz="0" w:space="0" w:color="auto"/>
      </w:pBdr>
      <w:spacing w:before="0" w:after="960"/>
    </w:pPr>
    <w:rPr>
      <w:sz w:val="32"/>
    </w:rPr>
  </w:style>
  <w:style w:type="paragraph" w:customStyle="1" w:styleId="Byline">
    <w:name w:val="Byline"/>
    <w:basedOn w:val="Nagwek1"/>
    <w:next w:val="Normalny"/>
    <w:rsid w:val="00B374F6"/>
    <w:pPr>
      <w:spacing w:before="5760" w:after="0"/>
      <w:ind w:left="2268" w:hanging="2268"/>
      <w:jc w:val="center"/>
      <w:outlineLvl w:val="9"/>
    </w:pPr>
    <w:rPr>
      <w:b w:val="0"/>
      <w:sz w:val="24"/>
    </w:rPr>
  </w:style>
  <w:style w:type="paragraph" w:customStyle="1" w:styleId="CompanyName">
    <w:name w:val="CompanyName"/>
    <w:basedOn w:val="Nagwek1"/>
    <w:rsid w:val="00B374F6"/>
    <w:pPr>
      <w:spacing w:before="0" w:after="0"/>
      <w:outlineLvl w:val="9"/>
    </w:pPr>
    <w:rPr>
      <w:sz w:val="28"/>
    </w:rPr>
  </w:style>
  <w:style w:type="paragraph" w:customStyle="1" w:styleId="TOCHeading">
    <w:name w:val="TOCHeading"/>
    <w:basedOn w:val="Byline"/>
    <w:rsid w:val="00B374F6"/>
    <w:pPr>
      <w:spacing w:before="960" w:after="480"/>
      <w:jc w:val="left"/>
    </w:pPr>
    <w:rPr>
      <w:sz w:val="28"/>
      <w:u w:val="single"/>
    </w:rPr>
  </w:style>
  <w:style w:type="paragraph" w:styleId="Lista">
    <w:name w:val="List"/>
    <w:basedOn w:val="Normalny"/>
    <w:rsid w:val="00B374F6"/>
    <w:pPr>
      <w:tabs>
        <w:tab w:val="left" w:pos="3600"/>
      </w:tabs>
      <w:ind w:left="2160" w:hanging="360"/>
    </w:pPr>
  </w:style>
  <w:style w:type="paragraph" w:customStyle="1" w:styleId="tab1-srodtytul">
    <w:name w:val="tab1-srodtytul"/>
    <w:basedOn w:val="Tabelka1"/>
    <w:rsid w:val="00B374F6"/>
    <w:pPr>
      <w:tabs>
        <w:tab w:val="right" w:pos="9073"/>
      </w:tabs>
      <w:ind w:left="1134"/>
    </w:pPr>
    <w:rPr>
      <w:u w:val="single"/>
    </w:rPr>
  </w:style>
  <w:style w:type="paragraph" w:customStyle="1" w:styleId="Tabelka1">
    <w:name w:val="Tabelka 1"/>
    <w:basedOn w:val="Normalny"/>
    <w:rsid w:val="00B374F6"/>
    <w:pPr>
      <w:tabs>
        <w:tab w:val="right" w:pos="8647"/>
      </w:tabs>
      <w:spacing w:before="0" w:after="0" w:line="240" w:lineRule="auto"/>
      <w:ind w:left="1702" w:right="5"/>
    </w:pPr>
    <w:rPr>
      <w:sz w:val="16"/>
    </w:rPr>
  </w:style>
  <w:style w:type="paragraph" w:customStyle="1" w:styleId="NormalIndent1">
    <w:name w:val="Normal Indent 1"/>
    <w:basedOn w:val="Wcicienormalne"/>
    <w:rsid w:val="00B374F6"/>
    <w:pPr>
      <w:ind w:left="2127"/>
    </w:pPr>
  </w:style>
  <w:style w:type="paragraph" w:customStyle="1" w:styleId="Tabelka2">
    <w:name w:val="Tabelka 2"/>
    <w:basedOn w:val="Tabelka1"/>
    <w:rsid w:val="00B374F6"/>
    <w:pPr>
      <w:tabs>
        <w:tab w:val="right" w:pos="7938"/>
      </w:tabs>
    </w:pPr>
    <w:rPr>
      <w:b/>
      <w:i/>
    </w:rPr>
  </w:style>
  <w:style w:type="paragraph" w:customStyle="1" w:styleId="Tabelka3">
    <w:name w:val="Tabelka 3"/>
    <w:basedOn w:val="Tabelka2"/>
    <w:rsid w:val="00B374F6"/>
    <w:pPr>
      <w:tabs>
        <w:tab w:val="right" w:pos="6804"/>
      </w:tabs>
      <w:ind w:right="6"/>
    </w:pPr>
  </w:style>
  <w:style w:type="paragraph" w:customStyle="1" w:styleId="tab1-zawartosc">
    <w:name w:val="tab1-zawartosc"/>
    <w:basedOn w:val="Tabelka1"/>
    <w:rsid w:val="00B374F6"/>
    <w:pPr>
      <w:tabs>
        <w:tab w:val="right" w:pos="9073"/>
      </w:tabs>
      <w:ind w:left="1134"/>
    </w:pPr>
  </w:style>
  <w:style w:type="paragraph" w:customStyle="1" w:styleId="tab2-zawartosc">
    <w:name w:val="tab2-zawartosc"/>
    <w:basedOn w:val="tab1-zawartosc"/>
    <w:rsid w:val="00B374F6"/>
    <w:pPr>
      <w:tabs>
        <w:tab w:val="right" w:pos="7938"/>
      </w:tabs>
    </w:pPr>
  </w:style>
  <w:style w:type="paragraph" w:customStyle="1" w:styleId="tab2-sumaczastk">
    <w:name w:val="tab2-sumaczastk"/>
    <w:basedOn w:val="tab1-sumaczastk"/>
    <w:rsid w:val="00B374F6"/>
    <w:pPr>
      <w:tabs>
        <w:tab w:val="right" w:pos="7938"/>
      </w:tabs>
    </w:pPr>
  </w:style>
  <w:style w:type="paragraph" w:customStyle="1" w:styleId="tab1-sumaczastk">
    <w:name w:val="tab1-sumaczastk"/>
    <w:basedOn w:val="Tabelka1"/>
    <w:rsid w:val="00B374F6"/>
    <w:pPr>
      <w:pBdr>
        <w:top w:val="single" w:sz="6" w:space="1" w:color="auto"/>
        <w:bottom w:val="single" w:sz="6" w:space="1" w:color="auto"/>
      </w:pBdr>
      <w:spacing w:after="120"/>
      <w:ind w:right="6"/>
    </w:pPr>
    <w:rPr>
      <w:i/>
    </w:rPr>
  </w:style>
  <w:style w:type="paragraph" w:customStyle="1" w:styleId="header1">
    <w:name w:val="header1"/>
    <w:basedOn w:val="Nagwek"/>
    <w:rsid w:val="00B374F6"/>
    <w:pPr>
      <w:spacing w:after="0"/>
    </w:pPr>
  </w:style>
  <w:style w:type="paragraph" w:customStyle="1" w:styleId="tab2-srodtytul">
    <w:name w:val="tab2-srodtytul"/>
    <w:basedOn w:val="tab1-srodtytul"/>
    <w:rsid w:val="00B374F6"/>
    <w:pPr>
      <w:tabs>
        <w:tab w:val="right" w:pos="7938"/>
      </w:tabs>
    </w:pPr>
  </w:style>
  <w:style w:type="paragraph" w:customStyle="1" w:styleId="tab2-razem">
    <w:name w:val="tab2-razem"/>
    <w:basedOn w:val="tab1-razem"/>
    <w:rsid w:val="00B374F6"/>
    <w:pPr>
      <w:tabs>
        <w:tab w:val="right" w:pos="7938"/>
      </w:tabs>
    </w:pPr>
  </w:style>
  <w:style w:type="paragraph" w:customStyle="1" w:styleId="tab1-razem">
    <w:name w:val="tab1-razem"/>
    <w:basedOn w:val="Tabelka1"/>
    <w:rsid w:val="00B374F6"/>
    <w:pPr>
      <w:pBdr>
        <w:top w:val="single" w:sz="6" w:space="1" w:color="auto"/>
        <w:bottom w:val="double" w:sz="6" w:space="1" w:color="auto"/>
      </w:pBdr>
      <w:spacing w:before="120" w:after="360"/>
      <w:ind w:right="6"/>
    </w:pPr>
    <w:rPr>
      <w:b/>
    </w:rPr>
  </w:style>
  <w:style w:type="paragraph" w:customStyle="1" w:styleId="Tabelka5">
    <w:name w:val="Tabelka 5"/>
    <w:basedOn w:val="Tabelka4"/>
    <w:rsid w:val="00B374F6"/>
    <w:pPr>
      <w:tabs>
        <w:tab w:val="right" w:pos="4536"/>
      </w:tabs>
    </w:pPr>
  </w:style>
  <w:style w:type="paragraph" w:customStyle="1" w:styleId="Tabelka4">
    <w:name w:val="Tabelka 4"/>
    <w:basedOn w:val="Tabelka3"/>
    <w:rsid w:val="00B374F6"/>
    <w:pPr>
      <w:tabs>
        <w:tab w:val="right" w:pos="5671"/>
      </w:tabs>
    </w:pPr>
  </w:style>
  <w:style w:type="paragraph" w:customStyle="1" w:styleId="tab5-srodtytul">
    <w:name w:val="tab5-srodtytul"/>
    <w:basedOn w:val="tab4-srodtytul"/>
    <w:rsid w:val="00B374F6"/>
    <w:pPr>
      <w:tabs>
        <w:tab w:val="right" w:pos="4536"/>
      </w:tabs>
    </w:pPr>
  </w:style>
  <w:style w:type="paragraph" w:customStyle="1" w:styleId="tab4-srodtytul">
    <w:name w:val="tab4-srodtytul"/>
    <w:basedOn w:val="tab3-srodtytul"/>
    <w:rsid w:val="00B374F6"/>
    <w:pPr>
      <w:tabs>
        <w:tab w:val="right" w:pos="5671"/>
      </w:tabs>
    </w:pPr>
  </w:style>
  <w:style w:type="paragraph" w:customStyle="1" w:styleId="tab3-srodtytul">
    <w:name w:val="tab3-srodtytul"/>
    <w:basedOn w:val="tab2-srodtytul"/>
    <w:rsid w:val="00B374F6"/>
    <w:pPr>
      <w:tabs>
        <w:tab w:val="right" w:pos="6804"/>
      </w:tabs>
    </w:pPr>
  </w:style>
  <w:style w:type="paragraph" w:customStyle="1" w:styleId="tab3-zawartosc">
    <w:name w:val="tab3-zawartosc"/>
    <w:basedOn w:val="tab2-zawartosc"/>
    <w:rsid w:val="00B374F6"/>
    <w:pPr>
      <w:tabs>
        <w:tab w:val="right" w:pos="6804"/>
      </w:tabs>
    </w:pPr>
  </w:style>
  <w:style w:type="paragraph" w:customStyle="1" w:styleId="tab3-sumaczastk">
    <w:name w:val="tab3-sumaczastk"/>
    <w:basedOn w:val="tab2-sumaczastk"/>
    <w:rsid w:val="00B374F6"/>
    <w:pPr>
      <w:tabs>
        <w:tab w:val="right" w:pos="6804"/>
      </w:tabs>
    </w:pPr>
  </w:style>
  <w:style w:type="paragraph" w:customStyle="1" w:styleId="tab3-razem">
    <w:name w:val="tab3-razem"/>
    <w:basedOn w:val="tab2-razem"/>
    <w:rsid w:val="00B374F6"/>
    <w:pPr>
      <w:tabs>
        <w:tab w:val="right" w:pos="6804"/>
      </w:tabs>
    </w:pPr>
  </w:style>
  <w:style w:type="paragraph" w:customStyle="1" w:styleId="tab5-zawartosc">
    <w:name w:val="tab5-zawartosc"/>
    <w:basedOn w:val="tab4-zawartosc"/>
    <w:rsid w:val="00B374F6"/>
    <w:pPr>
      <w:tabs>
        <w:tab w:val="right" w:pos="4536"/>
      </w:tabs>
    </w:pPr>
  </w:style>
  <w:style w:type="paragraph" w:customStyle="1" w:styleId="tab4-zawartosc">
    <w:name w:val="tab4-zawartosc"/>
    <w:basedOn w:val="tab3-zawartosc"/>
    <w:rsid w:val="00B374F6"/>
    <w:pPr>
      <w:tabs>
        <w:tab w:val="right" w:pos="5671"/>
      </w:tabs>
    </w:pPr>
  </w:style>
  <w:style w:type="paragraph" w:customStyle="1" w:styleId="tab5-sumaczastk">
    <w:name w:val="tab5-sumaczastk"/>
    <w:basedOn w:val="tab4-sumaczastk"/>
    <w:rsid w:val="00B374F6"/>
    <w:pPr>
      <w:tabs>
        <w:tab w:val="right" w:pos="4536"/>
      </w:tabs>
    </w:pPr>
  </w:style>
  <w:style w:type="paragraph" w:customStyle="1" w:styleId="tab4-sumaczastk">
    <w:name w:val="tab4-sumaczastk"/>
    <w:basedOn w:val="tab3-sumaczastk"/>
    <w:rsid w:val="00B374F6"/>
    <w:pPr>
      <w:tabs>
        <w:tab w:val="right" w:pos="5671"/>
      </w:tabs>
    </w:pPr>
  </w:style>
  <w:style w:type="paragraph" w:customStyle="1" w:styleId="tab4-razem">
    <w:name w:val="tab4-razem"/>
    <w:basedOn w:val="tab3-razem"/>
    <w:rsid w:val="00B374F6"/>
    <w:pPr>
      <w:tabs>
        <w:tab w:val="right" w:pos="5671"/>
      </w:tabs>
    </w:pPr>
  </w:style>
  <w:style w:type="paragraph" w:customStyle="1" w:styleId="tab5-razem">
    <w:name w:val="tab5-razem"/>
    <w:basedOn w:val="tab4-razem"/>
    <w:rsid w:val="00B374F6"/>
    <w:pPr>
      <w:tabs>
        <w:tab w:val="right" w:pos="4536"/>
      </w:tabs>
    </w:pPr>
  </w:style>
  <w:style w:type="paragraph" w:customStyle="1" w:styleId="tab42-srodtytul">
    <w:name w:val="tab4/2-srodtytul"/>
    <w:basedOn w:val="tab4-srodtytul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zawartosc">
    <w:name w:val="tab4/2-zawartosc"/>
    <w:basedOn w:val="tab4-zawartosc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sumaczastk">
    <w:name w:val="tab4/2-sumaczastk"/>
    <w:basedOn w:val="tab4-sumaczastk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razem">
    <w:name w:val="tab4/2-razem"/>
    <w:basedOn w:val="tab4-razem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elka421">
    <w:name w:val="Tabelka 4/2/1"/>
    <w:basedOn w:val="Tabelka4"/>
    <w:rsid w:val="00B374F6"/>
    <w:pPr>
      <w:tabs>
        <w:tab w:val="clear" w:pos="5671"/>
        <w:tab w:val="clear" w:pos="6804"/>
        <w:tab w:val="clear" w:pos="7938"/>
        <w:tab w:val="center" w:pos="6010"/>
        <w:tab w:val="right" w:pos="8675"/>
      </w:tabs>
    </w:pPr>
  </w:style>
  <w:style w:type="paragraph" w:customStyle="1" w:styleId="Tabelka422">
    <w:name w:val="Tabelka 4/2/2"/>
    <w:basedOn w:val="Tabelka1"/>
    <w:rsid w:val="00B374F6"/>
    <w:pPr>
      <w:pBdr>
        <w:bottom w:val="single" w:sz="6" w:space="1" w:color="auto"/>
      </w:pBdr>
      <w:tabs>
        <w:tab w:val="right" w:pos="5671"/>
        <w:tab w:val="right" w:pos="6521"/>
        <w:tab w:val="right" w:pos="8222"/>
      </w:tabs>
      <w:spacing w:after="120" w:line="264" w:lineRule="atLeast"/>
      <w:ind w:right="6"/>
    </w:pPr>
    <w:rPr>
      <w:b/>
      <w:i/>
    </w:rPr>
  </w:style>
  <w:style w:type="paragraph" w:customStyle="1" w:styleId="Tabelka631">
    <w:name w:val="Tabelka 6/3/1"/>
    <w:basedOn w:val="Tabelka5"/>
    <w:rsid w:val="00B374F6"/>
    <w:pPr>
      <w:tabs>
        <w:tab w:val="clear" w:pos="4536"/>
        <w:tab w:val="clear" w:pos="5671"/>
        <w:tab w:val="clear" w:pos="6804"/>
        <w:tab w:val="clear" w:pos="7938"/>
        <w:tab w:val="center" w:pos="4395"/>
        <w:tab w:val="center" w:pos="6521"/>
        <w:tab w:val="center" w:pos="8647"/>
      </w:tabs>
    </w:pPr>
  </w:style>
  <w:style w:type="paragraph" w:customStyle="1" w:styleId="Tabelka632">
    <w:name w:val="Tabelka 6/3/2"/>
    <w:basedOn w:val="Tabelka1"/>
    <w:rsid w:val="00B374F6"/>
    <w:pPr>
      <w:pBdr>
        <w:bottom w:val="single" w:sz="6" w:space="1" w:color="auto"/>
      </w:pBdr>
      <w:tabs>
        <w:tab w:val="right" w:pos="4111"/>
        <w:tab w:val="right" w:pos="4820"/>
        <w:tab w:val="right" w:pos="6238"/>
        <w:tab w:val="right" w:pos="6946"/>
        <w:tab w:val="right" w:pos="8364"/>
      </w:tabs>
      <w:spacing w:after="120" w:line="264" w:lineRule="atLeast"/>
      <w:ind w:right="6"/>
    </w:pPr>
    <w:rPr>
      <w:b/>
      <w:i/>
    </w:rPr>
  </w:style>
  <w:style w:type="paragraph" w:customStyle="1" w:styleId="tab63-srodtytul">
    <w:name w:val="tab6/3-srodtytul"/>
    <w:basedOn w:val="tab5-srodtytul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zawartosc">
    <w:name w:val="tab6/3-zawartosc"/>
    <w:basedOn w:val="tab5-zawartosc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sumaczastk">
    <w:name w:val="tab6/3-sumaczastk"/>
    <w:basedOn w:val="tab5-sumaczastk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razem">
    <w:name w:val="tab6/3-razem"/>
    <w:basedOn w:val="tab5-razem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Normal">
    <w:name w:val="Normal]"/>
    <w:basedOn w:val="Normalny"/>
    <w:rsid w:val="00B374F6"/>
    <w:pPr>
      <w:spacing w:before="0" w:after="0" w:line="240" w:lineRule="auto"/>
      <w:ind w:hanging="567"/>
      <w:jc w:val="left"/>
    </w:pPr>
    <w:rPr>
      <w:sz w:val="24"/>
      <w:lang w:val="en-GB"/>
    </w:rPr>
  </w:style>
  <w:style w:type="paragraph" w:customStyle="1" w:styleId="Opis">
    <w:name w:val="Opis"/>
    <w:basedOn w:val="Normalny"/>
    <w:rsid w:val="00B374F6"/>
    <w:pPr>
      <w:spacing w:line="240" w:lineRule="auto"/>
      <w:ind w:left="3119" w:hanging="1985"/>
    </w:pPr>
    <w:rPr>
      <w:sz w:val="16"/>
    </w:rPr>
  </w:style>
  <w:style w:type="paragraph" w:customStyle="1" w:styleId="Tabelka1-gra">
    <w:name w:val="Tabelka1-góra"/>
    <w:basedOn w:val="Normalny"/>
    <w:rsid w:val="00B374F6"/>
    <w:pPr>
      <w:pBdr>
        <w:bottom w:val="single" w:sz="6" w:space="1" w:color="auto"/>
      </w:pBdr>
      <w:tabs>
        <w:tab w:val="right" w:pos="8647"/>
      </w:tabs>
      <w:spacing w:line="240" w:lineRule="auto"/>
      <w:ind w:left="1702" w:right="561"/>
      <w:jc w:val="right"/>
    </w:pPr>
    <w:rPr>
      <w:b/>
      <w:i/>
      <w:color w:val="000000"/>
      <w:sz w:val="16"/>
      <w:lang w:val="en-GB"/>
    </w:rPr>
  </w:style>
  <w:style w:type="paragraph" w:customStyle="1" w:styleId="Tabelka1-dl">
    <w:name w:val="Tabelka1-dól"/>
    <w:basedOn w:val="Tabelka1"/>
    <w:rsid w:val="00B374F6"/>
    <w:pPr>
      <w:pBdr>
        <w:top w:val="single" w:sz="6" w:space="1" w:color="auto"/>
        <w:bottom w:val="double" w:sz="6" w:space="1" w:color="auto"/>
      </w:pBdr>
      <w:tabs>
        <w:tab w:val="right" w:pos="9072"/>
      </w:tabs>
      <w:spacing w:before="120" w:after="240"/>
      <w:ind w:right="561"/>
    </w:pPr>
    <w:rPr>
      <w:b/>
    </w:rPr>
  </w:style>
  <w:style w:type="paragraph" w:customStyle="1" w:styleId="Tabelka1-srod1">
    <w:name w:val="Tabelka1-srod1"/>
    <w:basedOn w:val="Tabelka1-dl"/>
    <w:rsid w:val="00B374F6"/>
    <w:pPr>
      <w:pBdr>
        <w:bottom w:val="single" w:sz="12" w:space="1" w:color="auto"/>
      </w:pBdr>
      <w:spacing w:after="120"/>
    </w:pPr>
    <w:rPr>
      <w:b w:val="0"/>
      <w:i/>
    </w:rPr>
  </w:style>
  <w:style w:type="paragraph" w:customStyle="1" w:styleId="Tabelka1-srod2">
    <w:name w:val="Tabelka1-srod2"/>
    <w:basedOn w:val="Tabelka1"/>
    <w:rsid w:val="00B374F6"/>
    <w:pPr>
      <w:pBdr>
        <w:top w:val="single" w:sz="6" w:space="1" w:color="auto"/>
        <w:bottom w:val="single" w:sz="12" w:space="1" w:color="auto"/>
      </w:pBdr>
      <w:tabs>
        <w:tab w:val="right" w:pos="9072"/>
      </w:tabs>
      <w:spacing w:before="120"/>
      <w:ind w:right="561"/>
    </w:pPr>
    <w:rPr>
      <w:b/>
    </w:rPr>
  </w:style>
  <w:style w:type="paragraph" w:customStyle="1" w:styleId="Tabelka3-gra">
    <w:name w:val="Tabelka3-góra"/>
    <w:basedOn w:val="Tabelka1-gra"/>
    <w:rsid w:val="00B374F6"/>
    <w:pPr>
      <w:tabs>
        <w:tab w:val="clear" w:pos="8647"/>
        <w:tab w:val="center" w:pos="6096"/>
        <w:tab w:val="center" w:pos="7513"/>
        <w:tab w:val="center" w:pos="8931"/>
      </w:tabs>
      <w:ind w:left="1134" w:right="6"/>
      <w:jc w:val="left"/>
    </w:pPr>
  </w:style>
  <w:style w:type="paragraph" w:customStyle="1" w:styleId="Tabelka3-dl">
    <w:name w:val="Tabelka3-dól"/>
    <w:basedOn w:val="Tabelka1-dl"/>
    <w:rsid w:val="00B374F6"/>
    <w:pPr>
      <w:tabs>
        <w:tab w:val="clear" w:pos="9072"/>
        <w:tab w:val="right" w:pos="6237"/>
        <w:tab w:val="right" w:pos="7655"/>
        <w:tab w:val="right" w:pos="9073"/>
      </w:tabs>
      <w:ind w:left="1135" w:right="5"/>
    </w:pPr>
  </w:style>
  <w:style w:type="paragraph" w:customStyle="1" w:styleId="Tabelka2-gra">
    <w:name w:val="Tabelka2-góra"/>
    <w:basedOn w:val="Tabelka1-gra"/>
    <w:rsid w:val="00B374F6"/>
    <w:pPr>
      <w:tabs>
        <w:tab w:val="clear" w:pos="8647"/>
        <w:tab w:val="center" w:pos="6804"/>
        <w:tab w:val="center" w:pos="8931"/>
      </w:tabs>
      <w:ind w:left="1134" w:right="-6"/>
      <w:jc w:val="left"/>
    </w:pPr>
  </w:style>
  <w:style w:type="paragraph" w:customStyle="1" w:styleId="Tabelka2-dl">
    <w:name w:val="Tabelka2-dól"/>
    <w:basedOn w:val="Tabelka1-dl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1">
    <w:name w:val="Tabelka2-srod1"/>
    <w:basedOn w:val="Tabelka1-srod1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2">
    <w:name w:val="Tabelka2-srod2"/>
    <w:basedOn w:val="Tabelka1-srod2"/>
    <w:rsid w:val="00B374F6"/>
    <w:pPr>
      <w:tabs>
        <w:tab w:val="right" w:pos="6804"/>
      </w:tabs>
    </w:pPr>
  </w:style>
  <w:style w:type="paragraph" w:customStyle="1" w:styleId="Tabelka3-srod1">
    <w:name w:val="Tabelka3-srod1"/>
    <w:basedOn w:val="Tabelka2-srod1"/>
    <w:rsid w:val="00B374F6"/>
    <w:pPr>
      <w:tabs>
        <w:tab w:val="clear" w:pos="7088"/>
        <w:tab w:val="clear" w:pos="9214"/>
        <w:tab w:val="right" w:pos="6237"/>
        <w:tab w:val="right" w:pos="7655"/>
      </w:tabs>
      <w:ind w:right="6"/>
    </w:pPr>
  </w:style>
  <w:style w:type="paragraph" w:customStyle="1" w:styleId="Tabelka3-srod2">
    <w:name w:val="Tabelka3-srod2"/>
    <w:basedOn w:val="Tabelka2-srod2"/>
    <w:rsid w:val="00B374F6"/>
    <w:pPr>
      <w:tabs>
        <w:tab w:val="clear" w:pos="6804"/>
        <w:tab w:val="right" w:pos="6237"/>
        <w:tab w:val="right" w:pos="7655"/>
      </w:tabs>
      <w:ind w:left="1134" w:right="6"/>
    </w:pPr>
  </w:style>
  <w:style w:type="paragraph" w:customStyle="1" w:styleId="Tabelka4-gra">
    <w:name w:val="Tabelka4-góra"/>
    <w:basedOn w:val="Tabelka3-gra"/>
    <w:rsid w:val="00B374F6"/>
    <w:pPr>
      <w:tabs>
        <w:tab w:val="clear" w:pos="6096"/>
        <w:tab w:val="clear" w:pos="7513"/>
        <w:tab w:val="center" w:pos="4962"/>
        <w:tab w:val="center" w:pos="5670"/>
        <w:tab w:val="center" w:pos="6521"/>
        <w:tab w:val="center" w:pos="7230"/>
        <w:tab w:val="center" w:pos="8222"/>
      </w:tabs>
      <w:spacing w:before="0"/>
      <w:ind w:right="-6"/>
    </w:pPr>
  </w:style>
  <w:style w:type="paragraph" w:customStyle="1" w:styleId="Tabelka4-dl">
    <w:name w:val="Tabelka4-dól"/>
    <w:basedOn w:val="Tabelka3-dl"/>
    <w:rsid w:val="00B374F6"/>
    <w:pPr>
      <w:tabs>
        <w:tab w:val="clear" w:pos="6237"/>
        <w:tab w:val="clear" w:pos="7655"/>
        <w:tab w:val="clear" w:pos="9073"/>
        <w:tab w:val="right" w:pos="5245"/>
        <w:tab w:val="right" w:pos="5812"/>
        <w:tab w:val="right" w:pos="6804"/>
        <w:tab w:val="right" w:pos="7372"/>
        <w:tab w:val="right" w:pos="8505"/>
      </w:tabs>
      <w:ind w:right="-6"/>
    </w:pPr>
  </w:style>
  <w:style w:type="paragraph" w:customStyle="1" w:styleId="Tabelka4-srod1">
    <w:name w:val="Tabelka4-srod1"/>
    <w:basedOn w:val="Tabelka3-srod1"/>
    <w:rsid w:val="00B374F6"/>
    <w:pPr>
      <w:tabs>
        <w:tab w:val="clear" w:pos="6237"/>
        <w:tab w:val="clear" w:pos="7655"/>
        <w:tab w:val="right" w:pos="5245"/>
        <w:tab w:val="right" w:pos="5812"/>
        <w:tab w:val="right" w:pos="6804"/>
        <w:tab w:val="right" w:pos="7372"/>
        <w:tab w:val="right" w:pos="8505"/>
      </w:tabs>
      <w:spacing w:after="240"/>
    </w:pPr>
  </w:style>
  <w:style w:type="paragraph" w:customStyle="1" w:styleId="Tabelka5-gra">
    <w:name w:val="Tabelka5-góra"/>
    <w:basedOn w:val="Tabelka3-gra"/>
    <w:rsid w:val="00B374F6"/>
    <w:pPr>
      <w:tabs>
        <w:tab w:val="clear" w:pos="6096"/>
        <w:tab w:val="clear" w:pos="7513"/>
        <w:tab w:val="clear" w:pos="8931"/>
        <w:tab w:val="center" w:pos="4253"/>
        <w:tab w:val="center" w:pos="5387"/>
        <w:tab w:val="center" w:pos="6521"/>
        <w:tab w:val="center" w:pos="7655"/>
        <w:tab w:val="center" w:pos="8789"/>
      </w:tabs>
      <w:spacing w:after="0"/>
      <w:ind w:right="-6"/>
    </w:pPr>
  </w:style>
  <w:style w:type="paragraph" w:customStyle="1" w:styleId="Tabelka5-dl">
    <w:name w:val="Tabelka5-dól"/>
    <w:basedOn w:val="Tabelka3-dl"/>
    <w:rsid w:val="00B374F6"/>
    <w:pPr>
      <w:tabs>
        <w:tab w:val="clear" w:pos="6237"/>
        <w:tab w:val="clear" w:pos="7655"/>
        <w:tab w:val="clear" w:pos="9073"/>
        <w:tab w:val="right" w:pos="4537"/>
        <w:tab w:val="right" w:pos="5670"/>
        <w:tab w:val="right" w:pos="6804"/>
        <w:tab w:val="right" w:pos="7939"/>
        <w:tab w:val="right" w:pos="9072"/>
      </w:tabs>
      <w:ind w:right="-6"/>
    </w:pPr>
  </w:style>
  <w:style w:type="paragraph" w:customStyle="1" w:styleId="Tabelka4-srod">
    <w:name w:val="Tabelka4-srod"/>
    <w:basedOn w:val="Tabelka4-gra"/>
    <w:rsid w:val="00B374F6"/>
    <w:pPr>
      <w:pBdr>
        <w:bottom w:val="none" w:sz="0" w:space="0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4678"/>
        <w:tab w:val="right" w:pos="6096"/>
        <w:tab w:val="right" w:pos="7655"/>
        <w:tab w:val="right" w:pos="9072"/>
      </w:tabs>
      <w:ind w:left="1418" w:right="6" w:hanging="284"/>
    </w:pPr>
    <w:rPr>
      <w:b w:val="0"/>
      <w:i w:val="0"/>
    </w:rPr>
  </w:style>
  <w:style w:type="paragraph" w:customStyle="1" w:styleId="Tabelka3-srod3">
    <w:name w:val="Tabelka3-srod3"/>
    <w:basedOn w:val="Tabelka3-srod2"/>
    <w:rsid w:val="00B374F6"/>
    <w:pPr>
      <w:pBdr>
        <w:top w:val="none" w:sz="0" w:space="0" w:color="auto"/>
        <w:bottom w:val="single" w:sz="6" w:space="1" w:color="auto"/>
      </w:pBdr>
    </w:pPr>
  </w:style>
  <w:style w:type="paragraph" w:customStyle="1" w:styleId="Tabelka4-srod2">
    <w:name w:val="Tabelka4-srod2"/>
    <w:basedOn w:val="Tabelka4-srod"/>
    <w:rsid w:val="00B374F6"/>
    <w:pPr>
      <w:pBdr>
        <w:bottom w:val="single" w:sz="12" w:space="1" w:color="auto"/>
      </w:pBdr>
    </w:pPr>
  </w:style>
  <w:style w:type="paragraph" w:customStyle="1" w:styleId="Tabelka4-grabis">
    <w:name w:val="Tabelka4-góra bis"/>
    <w:basedOn w:val="Tabelka4-gra"/>
    <w:rsid w:val="00B374F6"/>
    <w:pPr>
      <w:pBdr>
        <w:bottom w:val="single" w:sz="12" w:space="1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3402"/>
        <w:tab w:val="right" w:pos="3969"/>
        <w:tab w:val="right" w:pos="5103"/>
        <w:tab w:val="right" w:pos="5671"/>
        <w:tab w:val="right" w:pos="6804"/>
        <w:tab w:val="right" w:pos="7371"/>
        <w:tab w:val="right" w:pos="8506"/>
        <w:tab w:val="right" w:pos="9073"/>
      </w:tabs>
      <w:ind w:right="5"/>
    </w:pPr>
  </w:style>
  <w:style w:type="paragraph" w:customStyle="1" w:styleId="Tabelka4-srodbis">
    <w:name w:val="Tabelka4-srod bis"/>
    <w:basedOn w:val="Tabelka4-srod"/>
    <w:rsid w:val="00B374F6"/>
    <w:pPr>
      <w:tabs>
        <w:tab w:val="clear" w:pos="4678"/>
        <w:tab w:val="clear" w:pos="6096"/>
        <w:tab w:val="clear" w:pos="7655"/>
        <w:tab w:val="right" w:pos="3402"/>
        <w:tab w:val="right" w:pos="3969"/>
        <w:tab w:val="right" w:pos="5104"/>
        <w:tab w:val="right" w:pos="5671"/>
        <w:tab w:val="right" w:pos="6804"/>
        <w:tab w:val="right" w:pos="7371"/>
        <w:tab w:val="right" w:pos="8505"/>
      </w:tabs>
    </w:pPr>
  </w:style>
  <w:style w:type="paragraph" w:customStyle="1" w:styleId="Tabelka4-srod1bis">
    <w:name w:val="Tabelka4-srod1 bis"/>
    <w:basedOn w:val="Tabelka4-srodbis"/>
    <w:rsid w:val="00B374F6"/>
    <w:pPr>
      <w:pBdr>
        <w:bottom w:val="single" w:sz="6" w:space="1" w:color="auto"/>
      </w:pBdr>
      <w:spacing w:before="120" w:after="0"/>
    </w:pPr>
    <w:rPr>
      <w:b/>
    </w:rPr>
  </w:style>
  <w:style w:type="paragraph" w:customStyle="1" w:styleId="bullet">
    <w:name w:val="bullet"/>
    <w:basedOn w:val="Normalny"/>
    <w:rsid w:val="00B374F6"/>
    <w:pPr>
      <w:spacing w:before="0" w:after="0" w:line="240" w:lineRule="auto"/>
      <w:ind w:left="1701" w:hanging="357"/>
    </w:pPr>
  </w:style>
  <w:style w:type="paragraph" w:customStyle="1" w:styleId="Tabelka5-grabis">
    <w:name w:val="Tabelka5-góra bis"/>
    <w:basedOn w:val="Tabelka4-grabis"/>
    <w:rsid w:val="00B374F6"/>
    <w:pPr>
      <w:tabs>
        <w:tab w:val="clear" w:pos="3969"/>
        <w:tab w:val="clear" w:pos="5671"/>
        <w:tab w:val="clear" w:pos="7371"/>
        <w:tab w:val="clear" w:pos="8506"/>
        <w:tab w:val="right" w:pos="4253"/>
        <w:tab w:val="right" w:pos="5954"/>
        <w:tab w:val="right" w:pos="7655"/>
        <w:tab w:val="right" w:pos="8505"/>
      </w:tabs>
    </w:pPr>
  </w:style>
  <w:style w:type="paragraph" w:customStyle="1" w:styleId="Tabelka5-srodbis">
    <w:name w:val="Tabelka5-srod bis"/>
    <w:basedOn w:val="Tabelka5-grabis"/>
    <w:rsid w:val="00B374F6"/>
    <w:pPr>
      <w:pBdr>
        <w:bottom w:val="none" w:sz="0" w:space="0" w:color="auto"/>
      </w:pBdr>
      <w:spacing w:before="120" w:after="0"/>
      <w:ind w:right="6"/>
    </w:pPr>
  </w:style>
  <w:style w:type="paragraph" w:customStyle="1" w:styleId="Tabelka5-srod">
    <w:name w:val="Tabelka5-srod"/>
    <w:basedOn w:val="Tabelka5-srodbis"/>
    <w:rsid w:val="00B374F6"/>
    <w:pPr>
      <w:pBdr>
        <w:top w:val="single" w:sz="6" w:space="1" w:color="auto"/>
        <w:bottom w:val="single" w:sz="6" w:space="1" w:color="auto"/>
      </w:pBdr>
      <w:tabs>
        <w:tab w:val="clear" w:pos="7655"/>
        <w:tab w:val="clear" w:pos="8505"/>
        <w:tab w:val="right" w:pos="8080"/>
        <w:tab w:val="right" w:pos="8931"/>
      </w:tabs>
    </w:pPr>
  </w:style>
  <w:style w:type="paragraph" w:customStyle="1" w:styleId="Normalrys">
    <w:name w:val="Normal rys"/>
    <w:basedOn w:val="Normalny"/>
    <w:rsid w:val="00B374F6"/>
    <w:pPr>
      <w:spacing w:before="0" w:after="0" w:line="240" w:lineRule="auto"/>
      <w:ind w:left="-284"/>
    </w:pPr>
    <w:rPr>
      <w:sz w:val="24"/>
      <w:lang w:val="en-GB"/>
    </w:rPr>
  </w:style>
  <w:style w:type="paragraph" w:customStyle="1" w:styleId="Tabelka6-gra">
    <w:name w:val="Tabelka6-góra"/>
    <w:basedOn w:val="Tabelka4-grabis"/>
    <w:rsid w:val="00B374F6"/>
    <w:pPr>
      <w:tabs>
        <w:tab w:val="clear" w:pos="3402"/>
        <w:tab w:val="clear" w:pos="3969"/>
        <w:tab w:val="clear" w:pos="5671"/>
        <w:tab w:val="clear" w:pos="6804"/>
        <w:tab w:val="clear" w:pos="7371"/>
        <w:tab w:val="clear" w:pos="8506"/>
        <w:tab w:val="right" w:pos="4253"/>
        <w:tab w:val="right" w:pos="6238"/>
        <w:tab w:val="right" w:pos="7088"/>
        <w:tab w:val="right" w:pos="8222"/>
      </w:tabs>
    </w:pPr>
  </w:style>
  <w:style w:type="paragraph" w:customStyle="1" w:styleId="Tabelka6-sr">
    <w:name w:val="Tabelka6-sr"/>
    <w:basedOn w:val="Tabelka6-gra"/>
    <w:rsid w:val="00B374F6"/>
    <w:pPr>
      <w:pBdr>
        <w:bottom w:val="none" w:sz="0" w:space="0" w:color="auto"/>
      </w:pBdr>
    </w:pPr>
    <w:rPr>
      <w:b w:val="0"/>
      <w:i w:val="0"/>
    </w:rPr>
  </w:style>
  <w:style w:type="paragraph" w:customStyle="1" w:styleId="Tabelka6-sr-1">
    <w:name w:val="Tabelka6-sr-1"/>
    <w:basedOn w:val="Tabelka6-sr"/>
    <w:rsid w:val="00B374F6"/>
    <w:pPr>
      <w:pBdr>
        <w:top w:val="single" w:sz="6" w:space="1" w:color="auto"/>
        <w:bottom w:val="single" w:sz="6" w:space="1" w:color="auto"/>
      </w:pBdr>
    </w:pPr>
    <w:rPr>
      <w:b/>
    </w:rPr>
  </w:style>
  <w:style w:type="paragraph" w:customStyle="1" w:styleId="Tabelka5-srod1">
    <w:name w:val="Tabelka5-srod1"/>
    <w:basedOn w:val="Tabelka4-srod1"/>
    <w:rsid w:val="00B374F6"/>
    <w:pPr>
      <w:tabs>
        <w:tab w:val="clear" w:pos="5245"/>
        <w:tab w:val="clear" w:pos="5812"/>
        <w:tab w:val="clear" w:pos="7372"/>
        <w:tab w:val="clear" w:pos="8505"/>
        <w:tab w:val="right" w:pos="4537"/>
        <w:tab w:val="right" w:pos="5670"/>
        <w:tab w:val="right" w:pos="7939"/>
      </w:tabs>
    </w:pPr>
  </w:style>
  <w:style w:type="paragraph" w:customStyle="1" w:styleId="BULLET0">
    <w:name w:val="BULLET"/>
    <w:basedOn w:val="Wcicienormalne"/>
    <w:rsid w:val="00B374F6"/>
    <w:pPr>
      <w:tabs>
        <w:tab w:val="left" w:pos="4820"/>
        <w:tab w:val="right" w:pos="9072"/>
      </w:tabs>
    </w:pPr>
    <w:rPr>
      <w:sz w:val="20"/>
    </w:rPr>
  </w:style>
  <w:style w:type="paragraph" w:customStyle="1" w:styleId="Title1">
    <w:name w:val="Title1"/>
    <w:basedOn w:val="Nagwek1"/>
    <w:next w:val="Podtytu1"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rFonts w:ascii="Arial PL" w:hAnsi="Arial PL"/>
      <w:sz w:val="44"/>
      <w:lang w:val="en-US"/>
    </w:rPr>
  </w:style>
  <w:style w:type="paragraph" w:customStyle="1" w:styleId="List1">
    <w:name w:val="List1"/>
    <w:basedOn w:val="Normalny"/>
    <w:rsid w:val="00B374F6"/>
    <w:pPr>
      <w:tabs>
        <w:tab w:val="left" w:pos="3600"/>
      </w:tabs>
      <w:ind w:left="2160" w:hanging="360"/>
    </w:pPr>
    <w:rPr>
      <w:rFonts w:ascii="Arial PL" w:hAnsi="Arial PL"/>
      <w:sz w:val="20"/>
      <w:lang w:val="en-US"/>
    </w:rPr>
  </w:style>
  <w:style w:type="paragraph" w:styleId="Mapadokumentu">
    <w:name w:val="Document Map"/>
    <w:basedOn w:val="Normalny"/>
    <w:semiHidden/>
    <w:rsid w:val="00B374F6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uiPriority w:val="99"/>
    <w:rsid w:val="00B374F6"/>
  </w:style>
  <w:style w:type="paragraph" w:styleId="Spistreci5">
    <w:name w:val="toc 5"/>
    <w:basedOn w:val="Normalny"/>
    <w:next w:val="Normalny"/>
    <w:autoRedefine/>
    <w:semiHidden/>
    <w:rsid w:val="00B374F6"/>
    <w:pPr>
      <w:spacing w:before="0" w:after="0"/>
      <w:ind w:left="660"/>
      <w:jc w:val="left"/>
    </w:pPr>
    <w:rPr>
      <w:rFonts w:ascii="Times New Roman" w:hAnsi="Times New Roman"/>
      <w:sz w:val="20"/>
    </w:rPr>
  </w:style>
  <w:style w:type="paragraph" w:styleId="Spistreci6">
    <w:name w:val="toc 6"/>
    <w:basedOn w:val="Normalny"/>
    <w:next w:val="Normalny"/>
    <w:autoRedefine/>
    <w:semiHidden/>
    <w:rsid w:val="00B374F6"/>
    <w:pPr>
      <w:spacing w:before="0" w:after="0"/>
      <w:ind w:left="880"/>
      <w:jc w:val="left"/>
    </w:pPr>
    <w:rPr>
      <w:rFonts w:ascii="Times New Roman" w:hAnsi="Times New Roman"/>
      <w:sz w:val="20"/>
    </w:rPr>
  </w:style>
  <w:style w:type="paragraph" w:styleId="Spistreci7">
    <w:name w:val="toc 7"/>
    <w:basedOn w:val="Normalny"/>
    <w:next w:val="Normalny"/>
    <w:autoRedefine/>
    <w:semiHidden/>
    <w:rsid w:val="00B374F6"/>
    <w:pPr>
      <w:spacing w:before="0" w:after="0"/>
      <w:ind w:left="1100"/>
      <w:jc w:val="left"/>
    </w:pPr>
    <w:rPr>
      <w:rFonts w:ascii="Times New Roman" w:hAnsi="Times New Roman"/>
      <w:sz w:val="20"/>
    </w:rPr>
  </w:style>
  <w:style w:type="paragraph" w:styleId="Spistreci8">
    <w:name w:val="toc 8"/>
    <w:basedOn w:val="Normalny"/>
    <w:next w:val="Normalny"/>
    <w:autoRedefine/>
    <w:semiHidden/>
    <w:rsid w:val="00B374F6"/>
    <w:pPr>
      <w:spacing w:before="0" w:after="0"/>
      <w:ind w:left="1320"/>
      <w:jc w:val="left"/>
    </w:pPr>
    <w:rPr>
      <w:rFonts w:ascii="Times New Roman" w:hAnsi="Times New Roman"/>
      <w:sz w:val="20"/>
    </w:rPr>
  </w:style>
  <w:style w:type="paragraph" w:styleId="Spistreci9">
    <w:name w:val="toc 9"/>
    <w:basedOn w:val="Normalny"/>
    <w:next w:val="Normalny"/>
    <w:autoRedefine/>
    <w:semiHidden/>
    <w:rsid w:val="00B374F6"/>
    <w:pPr>
      <w:spacing w:before="0" w:after="0"/>
      <w:ind w:left="1540"/>
      <w:jc w:val="left"/>
    </w:pPr>
    <w:rPr>
      <w:rFonts w:ascii="Times New Roman" w:hAnsi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74F6"/>
    <w:rPr>
      <w:sz w:val="20"/>
    </w:rPr>
  </w:style>
  <w:style w:type="paragraph" w:styleId="Tekstpodstawowywcity3">
    <w:name w:val="Body Text Indent 3"/>
    <w:basedOn w:val="Normalny"/>
    <w:rsid w:val="00B374F6"/>
    <w:pPr>
      <w:ind w:left="426"/>
      <w:jc w:val="center"/>
    </w:pPr>
    <w:rPr>
      <w:b/>
    </w:rPr>
  </w:style>
  <w:style w:type="paragraph" w:styleId="Tekstblokowy">
    <w:name w:val="Block Text"/>
    <w:basedOn w:val="Normalny"/>
    <w:rsid w:val="00B374F6"/>
    <w:pPr>
      <w:ind w:right="5"/>
    </w:pPr>
  </w:style>
  <w:style w:type="paragraph" w:customStyle="1" w:styleId="Styl1">
    <w:name w:val="Styl1"/>
    <w:basedOn w:val="Normalny"/>
    <w:rsid w:val="00B374F6"/>
    <w:pPr>
      <w:ind w:left="284"/>
    </w:pPr>
    <w:rPr>
      <w:lang w:val="de-DE"/>
    </w:rPr>
  </w:style>
  <w:style w:type="table" w:styleId="Tabela-Siatka">
    <w:name w:val="Table Grid"/>
    <w:basedOn w:val="Standardowy"/>
    <w:rsid w:val="00E338DA"/>
    <w:pPr>
      <w:spacing w:before="120" w:after="120" w:line="264" w:lineRule="atLeast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A01E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20B5"/>
  </w:style>
  <w:style w:type="character" w:customStyle="1" w:styleId="TekstpodstawowyZnak">
    <w:name w:val="Tekst podstawowy Znak"/>
    <w:basedOn w:val="Domylnaczcionkaakapitu"/>
    <w:link w:val="Tekstpodstawowy"/>
    <w:rsid w:val="007320B5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1CB7"/>
    <w:pPr>
      <w:ind w:left="720"/>
      <w:contextualSpacing/>
    </w:pPr>
  </w:style>
  <w:style w:type="character" w:styleId="Odwoaniedokomentarza">
    <w:name w:val="annotation reference"/>
    <w:basedOn w:val="Domylnaczcionkaakapitu"/>
    <w:rsid w:val="00AD29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296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29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D2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2962"/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1806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806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D9180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80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4727E"/>
    <w:rPr>
      <w:rFonts w:ascii="Arial" w:hAnsi="Arial"/>
      <w:sz w:val="16"/>
    </w:rPr>
  </w:style>
  <w:style w:type="character" w:customStyle="1" w:styleId="Nagwek2Znak">
    <w:name w:val="Nagłówek 2 Znak"/>
    <w:basedOn w:val="Domylnaczcionkaakapitu"/>
    <w:link w:val="Nagwek2"/>
    <w:rsid w:val="007E25AC"/>
    <w:rPr>
      <w:rFonts w:ascii="Arial" w:hAnsi="Arial"/>
      <w:b/>
      <w:sz w:val="28"/>
    </w:rPr>
  </w:style>
  <w:style w:type="character" w:customStyle="1" w:styleId="Nagwek4Znak">
    <w:name w:val="Nagłówek 4 Znak"/>
    <w:basedOn w:val="Domylnaczcionkaakapitu"/>
    <w:link w:val="Nagwek4"/>
    <w:rsid w:val="00EE0A03"/>
    <w:rPr>
      <w:rFonts w:ascii="Arial" w:hAnsi="Arial"/>
      <w:sz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374F6"/>
    <w:pPr>
      <w:spacing w:before="120" w:after="120" w:line="264" w:lineRule="atLeast"/>
      <w:ind w:left="567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agwek2"/>
    <w:qFormat/>
    <w:rsid w:val="00B374F6"/>
    <w:pPr>
      <w:spacing w:before="2160" w:after="720"/>
      <w:ind w:left="2552" w:hanging="2552"/>
      <w:jc w:val="left"/>
      <w:outlineLvl w:val="0"/>
    </w:pPr>
    <w:rPr>
      <w:b/>
      <w:sz w:val="36"/>
    </w:rPr>
  </w:style>
  <w:style w:type="paragraph" w:styleId="Nagwek2">
    <w:name w:val="heading 2"/>
    <w:basedOn w:val="Nagwek1"/>
    <w:next w:val="Normalny"/>
    <w:link w:val="Nagwek2Znak"/>
    <w:qFormat/>
    <w:rsid w:val="00B374F6"/>
    <w:pPr>
      <w:pBdr>
        <w:top w:val="single" w:sz="6" w:space="1" w:color="auto"/>
      </w:pBdr>
      <w:spacing w:before="360" w:after="360"/>
      <w:ind w:left="567" w:hanging="567"/>
      <w:outlineLvl w:val="1"/>
    </w:pPr>
    <w:rPr>
      <w:sz w:val="28"/>
    </w:rPr>
  </w:style>
  <w:style w:type="paragraph" w:styleId="Nagwek3">
    <w:name w:val="heading 3"/>
    <w:basedOn w:val="Nagwek2"/>
    <w:next w:val="Normalny"/>
    <w:qFormat/>
    <w:rsid w:val="00B374F6"/>
    <w:pPr>
      <w:pBdr>
        <w:top w:val="none" w:sz="0" w:space="0" w:color="auto"/>
      </w:pBdr>
      <w:spacing w:before="120" w:after="120"/>
      <w:ind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Wcicienormalne"/>
    <w:link w:val="Nagwek4Znak"/>
    <w:qFormat/>
    <w:rsid w:val="00B374F6"/>
    <w:pPr>
      <w:ind w:left="360"/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B374F6"/>
    <w:pPr>
      <w:ind w:left="720"/>
      <w:outlineLvl w:val="4"/>
    </w:pPr>
    <w:rPr>
      <w:rFonts w:ascii="Times New Roman" w:hAnsi="Times New Roman"/>
      <w:b/>
      <w:sz w:val="20"/>
    </w:rPr>
  </w:style>
  <w:style w:type="paragraph" w:styleId="Nagwek6">
    <w:name w:val="heading 6"/>
    <w:basedOn w:val="Normalny"/>
    <w:next w:val="Wcicienormalne"/>
    <w:qFormat/>
    <w:rsid w:val="00B374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Nagwek7">
    <w:name w:val="heading 7"/>
    <w:basedOn w:val="Normalny"/>
    <w:next w:val="Wcicienormalne"/>
    <w:qFormat/>
    <w:rsid w:val="00B374F6"/>
    <w:pPr>
      <w:ind w:left="720"/>
      <w:outlineLvl w:val="6"/>
    </w:pPr>
    <w:rPr>
      <w:rFonts w:ascii="Times New Roman" w:hAnsi="Times New Roman"/>
      <w:i/>
      <w:sz w:val="20"/>
    </w:rPr>
  </w:style>
  <w:style w:type="paragraph" w:styleId="Nagwek8">
    <w:name w:val="heading 8"/>
    <w:basedOn w:val="Normalny"/>
    <w:next w:val="Wcicienormalne"/>
    <w:qFormat/>
    <w:rsid w:val="00B374F6"/>
    <w:pPr>
      <w:ind w:left="720"/>
      <w:outlineLvl w:val="7"/>
    </w:pPr>
    <w:rPr>
      <w:rFonts w:ascii="Times New Roman" w:hAnsi="Times New Roman"/>
      <w:i/>
      <w:sz w:val="20"/>
    </w:rPr>
  </w:style>
  <w:style w:type="paragraph" w:styleId="Nagwek9">
    <w:name w:val="heading 9"/>
    <w:basedOn w:val="Normalny"/>
    <w:next w:val="Wcicienormalne"/>
    <w:qFormat/>
    <w:rsid w:val="00B374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B374F6"/>
    <w:pPr>
      <w:ind w:left="1702" w:hanging="284"/>
    </w:pPr>
  </w:style>
  <w:style w:type="paragraph" w:styleId="Spistreci4">
    <w:name w:val="toc 4"/>
    <w:basedOn w:val="Normalny"/>
    <w:next w:val="Normalny"/>
    <w:semiHidden/>
    <w:rsid w:val="00B374F6"/>
    <w:pPr>
      <w:spacing w:before="0" w:after="0"/>
      <w:ind w:left="440"/>
      <w:jc w:val="left"/>
    </w:pPr>
    <w:rPr>
      <w:rFonts w:ascii="Times New Roman" w:hAnsi="Times New Roman"/>
      <w:sz w:val="20"/>
    </w:rPr>
  </w:style>
  <w:style w:type="paragraph" w:styleId="Spistreci3">
    <w:name w:val="toc 3"/>
    <w:basedOn w:val="Spistreci2"/>
    <w:next w:val="Normalny"/>
    <w:semiHidden/>
    <w:rsid w:val="00B374F6"/>
    <w:pPr>
      <w:spacing w:before="0"/>
      <w:ind w:left="220"/>
    </w:pPr>
    <w:rPr>
      <w:b w:val="0"/>
    </w:rPr>
  </w:style>
  <w:style w:type="paragraph" w:styleId="Spistreci2">
    <w:name w:val="toc 2"/>
    <w:basedOn w:val="Spistreci1"/>
    <w:uiPriority w:val="39"/>
    <w:rsid w:val="00B374F6"/>
    <w:pPr>
      <w:spacing w:before="240"/>
    </w:pPr>
    <w:rPr>
      <w:rFonts w:ascii="Times New Roman" w:hAnsi="Times New Roman"/>
      <w:caps w:val="0"/>
      <w:sz w:val="20"/>
    </w:rPr>
  </w:style>
  <w:style w:type="paragraph" w:styleId="Spistreci1">
    <w:name w:val="toc 1"/>
    <w:basedOn w:val="Nagwek1"/>
    <w:next w:val="Normalny"/>
    <w:uiPriority w:val="39"/>
    <w:rsid w:val="00B374F6"/>
    <w:pPr>
      <w:spacing w:before="360" w:after="0"/>
      <w:ind w:left="0" w:firstLine="0"/>
      <w:outlineLvl w:val="9"/>
    </w:pPr>
    <w:rPr>
      <w:caps/>
      <w:sz w:val="24"/>
    </w:rPr>
  </w:style>
  <w:style w:type="paragraph" w:styleId="Indeks7">
    <w:name w:val="index 7"/>
    <w:basedOn w:val="Normalny"/>
    <w:next w:val="Normalny"/>
    <w:semiHidden/>
    <w:rsid w:val="00B374F6"/>
    <w:pPr>
      <w:ind w:left="1698"/>
    </w:pPr>
  </w:style>
  <w:style w:type="paragraph" w:styleId="Indeks6">
    <w:name w:val="index 6"/>
    <w:basedOn w:val="Normalny"/>
    <w:next w:val="Normalny"/>
    <w:semiHidden/>
    <w:rsid w:val="00B374F6"/>
    <w:pPr>
      <w:ind w:left="1415"/>
    </w:pPr>
  </w:style>
  <w:style w:type="paragraph" w:styleId="Indeks5">
    <w:name w:val="index 5"/>
    <w:basedOn w:val="Normalny"/>
    <w:next w:val="Normalny"/>
    <w:semiHidden/>
    <w:rsid w:val="00B374F6"/>
    <w:pPr>
      <w:ind w:left="1132"/>
    </w:pPr>
  </w:style>
  <w:style w:type="paragraph" w:styleId="Indeks4">
    <w:name w:val="index 4"/>
    <w:basedOn w:val="Normalny"/>
    <w:next w:val="Normalny"/>
    <w:semiHidden/>
    <w:rsid w:val="00B374F6"/>
    <w:pPr>
      <w:ind w:left="849"/>
    </w:pPr>
  </w:style>
  <w:style w:type="paragraph" w:styleId="Indeks3">
    <w:name w:val="index 3"/>
    <w:basedOn w:val="Normalny"/>
    <w:next w:val="Normalny"/>
    <w:semiHidden/>
    <w:rsid w:val="00B374F6"/>
    <w:pPr>
      <w:ind w:left="566"/>
    </w:pPr>
  </w:style>
  <w:style w:type="paragraph" w:styleId="Indeks2">
    <w:name w:val="index 2"/>
    <w:basedOn w:val="Normalny"/>
    <w:next w:val="Normalny"/>
    <w:semiHidden/>
    <w:rsid w:val="00B374F6"/>
    <w:pPr>
      <w:ind w:left="283"/>
    </w:pPr>
  </w:style>
  <w:style w:type="paragraph" w:styleId="Indeks1">
    <w:name w:val="index 1"/>
    <w:basedOn w:val="Normalny"/>
    <w:next w:val="Normalny"/>
    <w:semiHidden/>
    <w:rsid w:val="00B374F6"/>
    <w:pPr>
      <w:ind w:left="0"/>
    </w:pPr>
  </w:style>
  <w:style w:type="paragraph" w:styleId="Nagwekindeksu">
    <w:name w:val="index heading"/>
    <w:basedOn w:val="Nagwek1"/>
    <w:next w:val="Normalny"/>
    <w:semiHidden/>
    <w:rsid w:val="00B374F6"/>
    <w:pPr>
      <w:spacing w:before="187" w:after="58"/>
      <w:outlineLvl w:val="9"/>
    </w:pPr>
    <w:rPr>
      <w:sz w:val="24"/>
    </w:rPr>
  </w:style>
  <w:style w:type="paragraph" w:styleId="Stopka">
    <w:name w:val="footer"/>
    <w:basedOn w:val="Nagwek1"/>
    <w:link w:val="StopkaZnak"/>
    <w:uiPriority w:val="99"/>
    <w:rsid w:val="00B374F6"/>
    <w:pPr>
      <w:pBdr>
        <w:top w:val="single" w:sz="6" w:space="1" w:color="auto"/>
      </w:pBdr>
      <w:tabs>
        <w:tab w:val="center" w:pos="4680"/>
        <w:tab w:val="right" w:pos="9072"/>
        <w:tab w:val="right" w:pos="9360"/>
      </w:tabs>
      <w:spacing w:before="360" w:after="0"/>
      <w:outlineLvl w:val="9"/>
    </w:pPr>
    <w:rPr>
      <w:b w:val="0"/>
      <w:sz w:val="16"/>
    </w:rPr>
  </w:style>
  <w:style w:type="paragraph" w:styleId="Nagwek">
    <w:name w:val="header"/>
    <w:basedOn w:val="Normalny"/>
    <w:rsid w:val="00B374F6"/>
    <w:pPr>
      <w:pBdr>
        <w:bottom w:val="single" w:sz="6" w:space="1" w:color="auto"/>
      </w:pBdr>
      <w:tabs>
        <w:tab w:val="left" w:pos="993"/>
      </w:tabs>
      <w:spacing w:before="0" w:after="480"/>
      <w:ind w:left="0"/>
    </w:pPr>
    <w:rPr>
      <w:smallCaps/>
      <w:sz w:val="14"/>
    </w:rPr>
  </w:style>
  <w:style w:type="character" w:styleId="Odwoanieprzypisudolnego">
    <w:name w:val="footnote reference"/>
    <w:basedOn w:val="Domylnaczcionkaakapitu"/>
    <w:semiHidden/>
    <w:rsid w:val="00B374F6"/>
    <w:rPr>
      <w:position w:val="6"/>
      <w:sz w:val="16"/>
    </w:rPr>
  </w:style>
  <w:style w:type="paragraph" w:styleId="Tekstprzypisudolnego">
    <w:name w:val="footnote text"/>
    <w:basedOn w:val="Normalny"/>
    <w:semiHidden/>
    <w:rsid w:val="00B374F6"/>
    <w:pPr>
      <w:ind w:left="180" w:hanging="180"/>
    </w:pPr>
  </w:style>
  <w:style w:type="paragraph" w:styleId="Tytu">
    <w:name w:val="Title"/>
    <w:basedOn w:val="Nagwek1"/>
    <w:next w:val="Podtytu1"/>
    <w:qFormat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sz w:val="44"/>
    </w:rPr>
  </w:style>
  <w:style w:type="paragraph" w:customStyle="1" w:styleId="Podtytu1">
    <w:name w:val="Podtytuł1"/>
    <w:basedOn w:val="Tytu"/>
    <w:next w:val="Byline"/>
    <w:rsid w:val="00B374F6"/>
    <w:pPr>
      <w:pBdr>
        <w:top w:val="none" w:sz="0" w:space="0" w:color="auto"/>
      </w:pBdr>
      <w:spacing w:before="0" w:after="960"/>
    </w:pPr>
    <w:rPr>
      <w:sz w:val="32"/>
    </w:rPr>
  </w:style>
  <w:style w:type="paragraph" w:customStyle="1" w:styleId="Byline">
    <w:name w:val="Byline"/>
    <w:basedOn w:val="Nagwek1"/>
    <w:next w:val="Normalny"/>
    <w:rsid w:val="00B374F6"/>
    <w:pPr>
      <w:spacing w:before="5760" w:after="0"/>
      <w:ind w:left="2268" w:hanging="2268"/>
      <w:jc w:val="center"/>
      <w:outlineLvl w:val="9"/>
    </w:pPr>
    <w:rPr>
      <w:b w:val="0"/>
      <w:sz w:val="24"/>
    </w:rPr>
  </w:style>
  <w:style w:type="paragraph" w:customStyle="1" w:styleId="CompanyName">
    <w:name w:val="CompanyName"/>
    <w:basedOn w:val="Nagwek1"/>
    <w:rsid w:val="00B374F6"/>
    <w:pPr>
      <w:spacing w:before="0" w:after="0"/>
      <w:outlineLvl w:val="9"/>
    </w:pPr>
    <w:rPr>
      <w:sz w:val="28"/>
    </w:rPr>
  </w:style>
  <w:style w:type="paragraph" w:customStyle="1" w:styleId="TOCHeading">
    <w:name w:val="TOCHeading"/>
    <w:basedOn w:val="Byline"/>
    <w:rsid w:val="00B374F6"/>
    <w:pPr>
      <w:spacing w:before="960" w:after="480"/>
      <w:jc w:val="left"/>
    </w:pPr>
    <w:rPr>
      <w:sz w:val="28"/>
      <w:u w:val="single"/>
    </w:rPr>
  </w:style>
  <w:style w:type="paragraph" w:styleId="Lista">
    <w:name w:val="List"/>
    <w:basedOn w:val="Normalny"/>
    <w:rsid w:val="00B374F6"/>
    <w:pPr>
      <w:tabs>
        <w:tab w:val="left" w:pos="3600"/>
      </w:tabs>
      <w:ind w:left="2160" w:hanging="360"/>
    </w:pPr>
  </w:style>
  <w:style w:type="paragraph" w:customStyle="1" w:styleId="tab1-srodtytul">
    <w:name w:val="tab1-srodtytul"/>
    <w:basedOn w:val="Tabelka1"/>
    <w:rsid w:val="00B374F6"/>
    <w:pPr>
      <w:tabs>
        <w:tab w:val="right" w:pos="9073"/>
      </w:tabs>
      <w:ind w:left="1134"/>
    </w:pPr>
    <w:rPr>
      <w:u w:val="single"/>
    </w:rPr>
  </w:style>
  <w:style w:type="paragraph" w:customStyle="1" w:styleId="Tabelka1">
    <w:name w:val="Tabelka 1"/>
    <w:basedOn w:val="Normalny"/>
    <w:rsid w:val="00B374F6"/>
    <w:pPr>
      <w:tabs>
        <w:tab w:val="right" w:pos="8647"/>
      </w:tabs>
      <w:spacing w:before="0" w:after="0" w:line="240" w:lineRule="auto"/>
      <w:ind w:left="1702" w:right="5"/>
    </w:pPr>
    <w:rPr>
      <w:sz w:val="16"/>
    </w:rPr>
  </w:style>
  <w:style w:type="paragraph" w:customStyle="1" w:styleId="NormalIndent1">
    <w:name w:val="Normal Indent 1"/>
    <w:basedOn w:val="Wcicienormalne"/>
    <w:rsid w:val="00B374F6"/>
    <w:pPr>
      <w:ind w:left="2127"/>
    </w:pPr>
  </w:style>
  <w:style w:type="paragraph" w:customStyle="1" w:styleId="Tabelka2">
    <w:name w:val="Tabelka 2"/>
    <w:basedOn w:val="Tabelka1"/>
    <w:rsid w:val="00B374F6"/>
    <w:pPr>
      <w:tabs>
        <w:tab w:val="right" w:pos="7938"/>
      </w:tabs>
    </w:pPr>
    <w:rPr>
      <w:b/>
      <w:i/>
    </w:rPr>
  </w:style>
  <w:style w:type="paragraph" w:customStyle="1" w:styleId="Tabelka3">
    <w:name w:val="Tabelka 3"/>
    <w:basedOn w:val="Tabelka2"/>
    <w:rsid w:val="00B374F6"/>
    <w:pPr>
      <w:tabs>
        <w:tab w:val="right" w:pos="6804"/>
      </w:tabs>
      <w:ind w:right="6"/>
    </w:pPr>
  </w:style>
  <w:style w:type="paragraph" w:customStyle="1" w:styleId="tab1-zawartosc">
    <w:name w:val="tab1-zawartosc"/>
    <w:basedOn w:val="Tabelka1"/>
    <w:rsid w:val="00B374F6"/>
    <w:pPr>
      <w:tabs>
        <w:tab w:val="right" w:pos="9073"/>
      </w:tabs>
      <w:ind w:left="1134"/>
    </w:pPr>
  </w:style>
  <w:style w:type="paragraph" w:customStyle="1" w:styleId="tab2-zawartosc">
    <w:name w:val="tab2-zawartosc"/>
    <w:basedOn w:val="tab1-zawartosc"/>
    <w:rsid w:val="00B374F6"/>
    <w:pPr>
      <w:tabs>
        <w:tab w:val="right" w:pos="7938"/>
      </w:tabs>
    </w:pPr>
  </w:style>
  <w:style w:type="paragraph" w:customStyle="1" w:styleId="tab2-sumaczastk">
    <w:name w:val="tab2-sumaczastk"/>
    <w:basedOn w:val="tab1-sumaczastk"/>
    <w:rsid w:val="00B374F6"/>
    <w:pPr>
      <w:tabs>
        <w:tab w:val="right" w:pos="7938"/>
      </w:tabs>
    </w:pPr>
  </w:style>
  <w:style w:type="paragraph" w:customStyle="1" w:styleId="tab1-sumaczastk">
    <w:name w:val="tab1-sumaczastk"/>
    <w:basedOn w:val="Tabelka1"/>
    <w:rsid w:val="00B374F6"/>
    <w:pPr>
      <w:pBdr>
        <w:top w:val="single" w:sz="6" w:space="1" w:color="auto"/>
        <w:bottom w:val="single" w:sz="6" w:space="1" w:color="auto"/>
      </w:pBdr>
      <w:spacing w:after="120"/>
      <w:ind w:right="6"/>
    </w:pPr>
    <w:rPr>
      <w:i/>
    </w:rPr>
  </w:style>
  <w:style w:type="paragraph" w:customStyle="1" w:styleId="header1">
    <w:name w:val="header1"/>
    <w:basedOn w:val="Nagwek"/>
    <w:rsid w:val="00B374F6"/>
    <w:pPr>
      <w:spacing w:after="0"/>
    </w:pPr>
  </w:style>
  <w:style w:type="paragraph" w:customStyle="1" w:styleId="tab2-srodtytul">
    <w:name w:val="tab2-srodtytul"/>
    <w:basedOn w:val="tab1-srodtytul"/>
    <w:rsid w:val="00B374F6"/>
    <w:pPr>
      <w:tabs>
        <w:tab w:val="right" w:pos="7938"/>
      </w:tabs>
    </w:pPr>
  </w:style>
  <w:style w:type="paragraph" w:customStyle="1" w:styleId="tab2-razem">
    <w:name w:val="tab2-razem"/>
    <w:basedOn w:val="tab1-razem"/>
    <w:rsid w:val="00B374F6"/>
    <w:pPr>
      <w:tabs>
        <w:tab w:val="right" w:pos="7938"/>
      </w:tabs>
    </w:pPr>
  </w:style>
  <w:style w:type="paragraph" w:customStyle="1" w:styleId="tab1-razem">
    <w:name w:val="tab1-razem"/>
    <w:basedOn w:val="Tabelka1"/>
    <w:rsid w:val="00B374F6"/>
    <w:pPr>
      <w:pBdr>
        <w:top w:val="single" w:sz="6" w:space="1" w:color="auto"/>
        <w:bottom w:val="double" w:sz="6" w:space="1" w:color="auto"/>
      </w:pBdr>
      <w:spacing w:before="120" w:after="360"/>
      <w:ind w:right="6"/>
    </w:pPr>
    <w:rPr>
      <w:b/>
    </w:rPr>
  </w:style>
  <w:style w:type="paragraph" w:customStyle="1" w:styleId="Tabelka5">
    <w:name w:val="Tabelka 5"/>
    <w:basedOn w:val="Tabelka4"/>
    <w:rsid w:val="00B374F6"/>
    <w:pPr>
      <w:tabs>
        <w:tab w:val="right" w:pos="4536"/>
      </w:tabs>
    </w:pPr>
  </w:style>
  <w:style w:type="paragraph" w:customStyle="1" w:styleId="Tabelka4">
    <w:name w:val="Tabelka 4"/>
    <w:basedOn w:val="Tabelka3"/>
    <w:rsid w:val="00B374F6"/>
    <w:pPr>
      <w:tabs>
        <w:tab w:val="right" w:pos="5671"/>
      </w:tabs>
    </w:pPr>
  </w:style>
  <w:style w:type="paragraph" w:customStyle="1" w:styleId="tab5-srodtytul">
    <w:name w:val="tab5-srodtytul"/>
    <w:basedOn w:val="tab4-srodtytul"/>
    <w:rsid w:val="00B374F6"/>
    <w:pPr>
      <w:tabs>
        <w:tab w:val="right" w:pos="4536"/>
      </w:tabs>
    </w:pPr>
  </w:style>
  <w:style w:type="paragraph" w:customStyle="1" w:styleId="tab4-srodtytul">
    <w:name w:val="tab4-srodtytul"/>
    <w:basedOn w:val="tab3-srodtytul"/>
    <w:rsid w:val="00B374F6"/>
    <w:pPr>
      <w:tabs>
        <w:tab w:val="right" w:pos="5671"/>
      </w:tabs>
    </w:pPr>
  </w:style>
  <w:style w:type="paragraph" w:customStyle="1" w:styleId="tab3-srodtytul">
    <w:name w:val="tab3-srodtytul"/>
    <w:basedOn w:val="tab2-srodtytul"/>
    <w:rsid w:val="00B374F6"/>
    <w:pPr>
      <w:tabs>
        <w:tab w:val="right" w:pos="6804"/>
      </w:tabs>
    </w:pPr>
  </w:style>
  <w:style w:type="paragraph" w:customStyle="1" w:styleId="tab3-zawartosc">
    <w:name w:val="tab3-zawartosc"/>
    <w:basedOn w:val="tab2-zawartosc"/>
    <w:rsid w:val="00B374F6"/>
    <w:pPr>
      <w:tabs>
        <w:tab w:val="right" w:pos="6804"/>
      </w:tabs>
    </w:pPr>
  </w:style>
  <w:style w:type="paragraph" w:customStyle="1" w:styleId="tab3-sumaczastk">
    <w:name w:val="tab3-sumaczastk"/>
    <w:basedOn w:val="tab2-sumaczastk"/>
    <w:rsid w:val="00B374F6"/>
    <w:pPr>
      <w:tabs>
        <w:tab w:val="right" w:pos="6804"/>
      </w:tabs>
    </w:pPr>
  </w:style>
  <w:style w:type="paragraph" w:customStyle="1" w:styleId="tab3-razem">
    <w:name w:val="tab3-razem"/>
    <w:basedOn w:val="tab2-razem"/>
    <w:rsid w:val="00B374F6"/>
    <w:pPr>
      <w:tabs>
        <w:tab w:val="right" w:pos="6804"/>
      </w:tabs>
    </w:pPr>
  </w:style>
  <w:style w:type="paragraph" w:customStyle="1" w:styleId="tab5-zawartosc">
    <w:name w:val="tab5-zawartosc"/>
    <w:basedOn w:val="tab4-zawartosc"/>
    <w:rsid w:val="00B374F6"/>
    <w:pPr>
      <w:tabs>
        <w:tab w:val="right" w:pos="4536"/>
      </w:tabs>
    </w:pPr>
  </w:style>
  <w:style w:type="paragraph" w:customStyle="1" w:styleId="tab4-zawartosc">
    <w:name w:val="tab4-zawartosc"/>
    <w:basedOn w:val="tab3-zawartosc"/>
    <w:rsid w:val="00B374F6"/>
    <w:pPr>
      <w:tabs>
        <w:tab w:val="right" w:pos="5671"/>
      </w:tabs>
    </w:pPr>
  </w:style>
  <w:style w:type="paragraph" w:customStyle="1" w:styleId="tab5-sumaczastk">
    <w:name w:val="tab5-sumaczastk"/>
    <w:basedOn w:val="tab4-sumaczastk"/>
    <w:rsid w:val="00B374F6"/>
    <w:pPr>
      <w:tabs>
        <w:tab w:val="right" w:pos="4536"/>
      </w:tabs>
    </w:pPr>
  </w:style>
  <w:style w:type="paragraph" w:customStyle="1" w:styleId="tab4-sumaczastk">
    <w:name w:val="tab4-sumaczastk"/>
    <w:basedOn w:val="tab3-sumaczastk"/>
    <w:rsid w:val="00B374F6"/>
    <w:pPr>
      <w:tabs>
        <w:tab w:val="right" w:pos="5671"/>
      </w:tabs>
    </w:pPr>
  </w:style>
  <w:style w:type="paragraph" w:customStyle="1" w:styleId="tab4-razem">
    <w:name w:val="tab4-razem"/>
    <w:basedOn w:val="tab3-razem"/>
    <w:rsid w:val="00B374F6"/>
    <w:pPr>
      <w:tabs>
        <w:tab w:val="right" w:pos="5671"/>
      </w:tabs>
    </w:pPr>
  </w:style>
  <w:style w:type="paragraph" w:customStyle="1" w:styleId="tab5-razem">
    <w:name w:val="tab5-razem"/>
    <w:basedOn w:val="tab4-razem"/>
    <w:rsid w:val="00B374F6"/>
    <w:pPr>
      <w:tabs>
        <w:tab w:val="right" w:pos="4536"/>
      </w:tabs>
    </w:pPr>
  </w:style>
  <w:style w:type="paragraph" w:customStyle="1" w:styleId="tab42-srodtytul">
    <w:name w:val="tab4/2-srodtytul"/>
    <w:basedOn w:val="tab4-srodtytul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zawartosc">
    <w:name w:val="tab4/2-zawartosc"/>
    <w:basedOn w:val="tab4-zawartosc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sumaczastk">
    <w:name w:val="tab4/2-sumaczastk"/>
    <w:basedOn w:val="tab4-sumaczastk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razem">
    <w:name w:val="tab4/2-razem"/>
    <w:basedOn w:val="tab4-razem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elka421">
    <w:name w:val="Tabelka 4/2/1"/>
    <w:basedOn w:val="Tabelka4"/>
    <w:rsid w:val="00B374F6"/>
    <w:pPr>
      <w:tabs>
        <w:tab w:val="clear" w:pos="5671"/>
        <w:tab w:val="clear" w:pos="6804"/>
        <w:tab w:val="clear" w:pos="7938"/>
        <w:tab w:val="center" w:pos="6010"/>
        <w:tab w:val="right" w:pos="8675"/>
      </w:tabs>
    </w:pPr>
  </w:style>
  <w:style w:type="paragraph" w:customStyle="1" w:styleId="Tabelka422">
    <w:name w:val="Tabelka 4/2/2"/>
    <w:basedOn w:val="Tabelka1"/>
    <w:rsid w:val="00B374F6"/>
    <w:pPr>
      <w:pBdr>
        <w:bottom w:val="single" w:sz="6" w:space="1" w:color="auto"/>
      </w:pBdr>
      <w:tabs>
        <w:tab w:val="right" w:pos="5671"/>
        <w:tab w:val="right" w:pos="6521"/>
        <w:tab w:val="right" w:pos="8222"/>
      </w:tabs>
      <w:spacing w:after="120" w:line="264" w:lineRule="atLeast"/>
      <w:ind w:right="6"/>
    </w:pPr>
    <w:rPr>
      <w:b/>
      <w:i/>
    </w:rPr>
  </w:style>
  <w:style w:type="paragraph" w:customStyle="1" w:styleId="Tabelka631">
    <w:name w:val="Tabelka 6/3/1"/>
    <w:basedOn w:val="Tabelka5"/>
    <w:rsid w:val="00B374F6"/>
    <w:pPr>
      <w:tabs>
        <w:tab w:val="clear" w:pos="4536"/>
        <w:tab w:val="clear" w:pos="5671"/>
        <w:tab w:val="clear" w:pos="6804"/>
        <w:tab w:val="clear" w:pos="7938"/>
        <w:tab w:val="center" w:pos="4395"/>
        <w:tab w:val="center" w:pos="6521"/>
        <w:tab w:val="center" w:pos="8647"/>
      </w:tabs>
    </w:pPr>
  </w:style>
  <w:style w:type="paragraph" w:customStyle="1" w:styleId="Tabelka632">
    <w:name w:val="Tabelka 6/3/2"/>
    <w:basedOn w:val="Tabelka1"/>
    <w:rsid w:val="00B374F6"/>
    <w:pPr>
      <w:pBdr>
        <w:bottom w:val="single" w:sz="6" w:space="1" w:color="auto"/>
      </w:pBdr>
      <w:tabs>
        <w:tab w:val="right" w:pos="4111"/>
        <w:tab w:val="right" w:pos="4820"/>
        <w:tab w:val="right" w:pos="6238"/>
        <w:tab w:val="right" w:pos="6946"/>
        <w:tab w:val="right" w:pos="8364"/>
      </w:tabs>
      <w:spacing w:after="120" w:line="264" w:lineRule="atLeast"/>
      <w:ind w:right="6"/>
    </w:pPr>
    <w:rPr>
      <w:b/>
      <w:i/>
    </w:rPr>
  </w:style>
  <w:style w:type="paragraph" w:customStyle="1" w:styleId="tab63-srodtytul">
    <w:name w:val="tab6/3-srodtytul"/>
    <w:basedOn w:val="tab5-srodtytul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zawartosc">
    <w:name w:val="tab6/3-zawartosc"/>
    <w:basedOn w:val="tab5-zawartosc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sumaczastk">
    <w:name w:val="tab6/3-sumaczastk"/>
    <w:basedOn w:val="tab5-sumaczastk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razem">
    <w:name w:val="tab6/3-razem"/>
    <w:basedOn w:val="tab5-razem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Normal">
    <w:name w:val="Normal]"/>
    <w:basedOn w:val="Normalny"/>
    <w:rsid w:val="00B374F6"/>
    <w:pPr>
      <w:spacing w:before="0" w:after="0" w:line="240" w:lineRule="auto"/>
      <w:ind w:hanging="567"/>
      <w:jc w:val="left"/>
    </w:pPr>
    <w:rPr>
      <w:sz w:val="24"/>
      <w:lang w:val="en-GB"/>
    </w:rPr>
  </w:style>
  <w:style w:type="paragraph" w:customStyle="1" w:styleId="Opis">
    <w:name w:val="Opis"/>
    <w:basedOn w:val="Normalny"/>
    <w:rsid w:val="00B374F6"/>
    <w:pPr>
      <w:spacing w:line="240" w:lineRule="auto"/>
      <w:ind w:left="3119" w:hanging="1985"/>
    </w:pPr>
    <w:rPr>
      <w:sz w:val="16"/>
    </w:rPr>
  </w:style>
  <w:style w:type="paragraph" w:customStyle="1" w:styleId="Tabelka1-gra">
    <w:name w:val="Tabelka1-góra"/>
    <w:basedOn w:val="Normalny"/>
    <w:rsid w:val="00B374F6"/>
    <w:pPr>
      <w:pBdr>
        <w:bottom w:val="single" w:sz="6" w:space="1" w:color="auto"/>
      </w:pBdr>
      <w:tabs>
        <w:tab w:val="right" w:pos="8647"/>
      </w:tabs>
      <w:spacing w:line="240" w:lineRule="auto"/>
      <w:ind w:left="1702" w:right="561"/>
      <w:jc w:val="right"/>
    </w:pPr>
    <w:rPr>
      <w:b/>
      <w:i/>
      <w:color w:val="000000"/>
      <w:sz w:val="16"/>
      <w:lang w:val="en-GB"/>
    </w:rPr>
  </w:style>
  <w:style w:type="paragraph" w:customStyle="1" w:styleId="Tabelka1-dl">
    <w:name w:val="Tabelka1-dól"/>
    <w:basedOn w:val="Tabelka1"/>
    <w:rsid w:val="00B374F6"/>
    <w:pPr>
      <w:pBdr>
        <w:top w:val="single" w:sz="6" w:space="1" w:color="auto"/>
        <w:bottom w:val="double" w:sz="6" w:space="1" w:color="auto"/>
      </w:pBdr>
      <w:tabs>
        <w:tab w:val="right" w:pos="9072"/>
      </w:tabs>
      <w:spacing w:before="120" w:after="240"/>
      <w:ind w:right="561"/>
    </w:pPr>
    <w:rPr>
      <w:b/>
    </w:rPr>
  </w:style>
  <w:style w:type="paragraph" w:customStyle="1" w:styleId="Tabelka1-srod1">
    <w:name w:val="Tabelka1-srod1"/>
    <w:basedOn w:val="Tabelka1-dl"/>
    <w:rsid w:val="00B374F6"/>
    <w:pPr>
      <w:pBdr>
        <w:bottom w:val="single" w:sz="12" w:space="1" w:color="auto"/>
      </w:pBdr>
      <w:spacing w:after="120"/>
    </w:pPr>
    <w:rPr>
      <w:b w:val="0"/>
      <w:i/>
    </w:rPr>
  </w:style>
  <w:style w:type="paragraph" w:customStyle="1" w:styleId="Tabelka1-srod2">
    <w:name w:val="Tabelka1-srod2"/>
    <w:basedOn w:val="Tabelka1"/>
    <w:rsid w:val="00B374F6"/>
    <w:pPr>
      <w:pBdr>
        <w:top w:val="single" w:sz="6" w:space="1" w:color="auto"/>
        <w:bottom w:val="single" w:sz="12" w:space="1" w:color="auto"/>
      </w:pBdr>
      <w:tabs>
        <w:tab w:val="right" w:pos="9072"/>
      </w:tabs>
      <w:spacing w:before="120"/>
      <w:ind w:right="561"/>
    </w:pPr>
    <w:rPr>
      <w:b/>
    </w:rPr>
  </w:style>
  <w:style w:type="paragraph" w:customStyle="1" w:styleId="Tabelka3-gra">
    <w:name w:val="Tabelka3-góra"/>
    <w:basedOn w:val="Tabelka1-gra"/>
    <w:rsid w:val="00B374F6"/>
    <w:pPr>
      <w:tabs>
        <w:tab w:val="clear" w:pos="8647"/>
        <w:tab w:val="center" w:pos="6096"/>
        <w:tab w:val="center" w:pos="7513"/>
        <w:tab w:val="center" w:pos="8931"/>
      </w:tabs>
      <w:ind w:left="1134" w:right="6"/>
      <w:jc w:val="left"/>
    </w:pPr>
  </w:style>
  <w:style w:type="paragraph" w:customStyle="1" w:styleId="Tabelka3-dl">
    <w:name w:val="Tabelka3-dól"/>
    <w:basedOn w:val="Tabelka1-dl"/>
    <w:rsid w:val="00B374F6"/>
    <w:pPr>
      <w:tabs>
        <w:tab w:val="clear" w:pos="9072"/>
        <w:tab w:val="right" w:pos="6237"/>
        <w:tab w:val="right" w:pos="7655"/>
        <w:tab w:val="right" w:pos="9073"/>
      </w:tabs>
      <w:ind w:left="1135" w:right="5"/>
    </w:pPr>
  </w:style>
  <w:style w:type="paragraph" w:customStyle="1" w:styleId="Tabelka2-gra">
    <w:name w:val="Tabelka2-góra"/>
    <w:basedOn w:val="Tabelka1-gra"/>
    <w:rsid w:val="00B374F6"/>
    <w:pPr>
      <w:tabs>
        <w:tab w:val="clear" w:pos="8647"/>
        <w:tab w:val="center" w:pos="6804"/>
        <w:tab w:val="center" w:pos="8931"/>
      </w:tabs>
      <w:ind w:left="1134" w:right="-6"/>
      <w:jc w:val="left"/>
    </w:pPr>
  </w:style>
  <w:style w:type="paragraph" w:customStyle="1" w:styleId="Tabelka2-dl">
    <w:name w:val="Tabelka2-dól"/>
    <w:basedOn w:val="Tabelka1-dl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1">
    <w:name w:val="Tabelka2-srod1"/>
    <w:basedOn w:val="Tabelka1-srod1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2">
    <w:name w:val="Tabelka2-srod2"/>
    <w:basedOn w:val="Tabelka1-srod2"/>
    <w:rsid w:val="00B374F6"/>
    <w:pPr>
      <w:tabs>
        <w:tab w:val="right" w:pos="6804"/>
      </w:tabs>
    </w:pPr>
  </w:style>
  <w:style w:type="paragraph" w:customStyle="1" w:styleId="Tabelka3-srod1">
    <w:name w:val="Tabelka3-srod1"/>
    <w:basedOn w:val="Tabelka2-srod1"/>
    <w:rsid w:val="00B374F6"/>
    <w:pPr>
      <w:tabs>
        <w:tab w:val="clear" w:pos="7088"/>
        <w:tab w:val="clear" w:pos="9214"/>
        <w:tab w:val="right" w:pos="6237"/>
        <w:tab w:val="right" w:pos="7655"/>
      </w:tabs>
      <w:ind w:right="6"/>
    </w:pPr>
  </w:style>
  <w:style w:type="paragraph" w:customStyle="1" w:styleId="Tabelka3-srod2">
    <w:name w:val="Tabelka3-srod2"/>
    <w:basedOn w:val="Tabelka2-srod2"/>
    <w:rsid w:val="00B374F6"/>
    <w:pPr>
      <w:tabs>
        <w:tab w:val="clear" w:pos="6804"/>
        <w:tab w:val="right" w:pos="6237"/>
        <w:tab w:val="right" w:pos="7655"/>
      </w:tabs>
      <w:ind w:left="1134" w:right="6"/>
    </w:pPr>
  </w:style>
  <w:style w:type="paragraph" w:customStyle="1" w:styleId="Tabelka4-gra">
    <w:name w:val="Tabelka4-góra"/>
    <w:basedOn w:val="Tabelka3-gra"/>
    <w:rsid w:val="00B374F6"/>
    <w:pPr>
      <w:tabs>
        <w:tab w:val="clear" w:pos="6096"/>
        <w:tab w:val="clear" w:pos="7513"/>
        <w:tab w:val="center" w:pos="4962"/>
        <w:tab w:val="center" w:pos="5670"/>
        <w:tab w:val="center" w:pos="6521"/>
        <w:tab w:val="center" w:pos="7230"/>
        <w:tab w:val="center" w:pos="8222"/>
      </w:tabs>
      <w:spacing w:before="0"/>
      <w:ind w:right="-6"/>
    </w:pPr>
  </w:style>
  <w:style w:type="paragraph" w:customStyle="1" w:styleId="Tabelka4-dl">
    <w:name w:val="Tabelka4-dól"/>
    <w:basedOn w:val="Tabelka3-dl"/>
    <w:rsid w:val="00B374F6"/>
    <w:pPr>
      <w:tabs>
        <w:tab w:val="clear" w:pos="6237"/>
        <w:tab w:val="clear" w:pos="7655"/>
        <w:tab w:val="clear" w:pos="9073"/>
        <w:tab w:val="right" w:pos="5245"/>
        <w:tab w:val="right" w:pos="5812"/>
        <w:tab w:val="right" w:pos="6804"/>
        <w:tab w:val="right" w:pos="7372"/>
        <w:tab w:val="right" w:pos="8505"/>
      </w:tabs>
      <w:ind w:right="-6"/>
    </w:pPr>
  </w:style>
  <w:style w:type="paragraph" w:customStyle="1" w:styleId="Tabelka4-srod1">
    <w:name w:val="Tabelka4-srod1"/>
    <w:basedOn w:val="Tabelka3-srod1"/>
    <w:rsid w:val="00B374F6"/>
    <w:pPr>
      <w:tabs>
        <w:tab w:val="clear" w:pos="6237"/>
        <w:tab w:val="clear" w:pos="7655"/>
        <w:tab w:val="right" w:pos="5245"/>
        <w:tab w:val="right" w:pos="5812"/>
        <w:tab w:val="right" w:pos="6804"/>
        <w:tab w:val="right" w:pos="7372"/>
        <w:tab w:val="right" w:pos="8505"/>
      </w:tabs>
      <w:spacing w:after="240"/>
    </w:pPr>
  </w:style>
  <w:style w:type="paragraph" w:customStyle="1" w:styleId="Tabelka5-gra">
    <w:name w:val="Tabelka5-góra"/>
    <w:basedOn w:val="Tabelka3-gra"/>
    <w:rsid w:val="00B374F6"/>
    <w:pPr>
      <w:tabs>
        <w:tab w:val="clear" w:pos="6096"/>
        <w:tab w:val="clear" w:pos="7513"/>
        <w:tab w:val="clear" w:pos="8931"/>
        <w:tab w:val="center" w:pos="4253"/>
        <w:tab w:val="center" w:pos="5387"/>
        <w:tab w:val="center" w:pos="6521"/>
        <w:tab w:val="center" w:pos="7655"/>
        <w:tab w:val="center" w:pos="8789"/>
      </w:tabs>
      <w:spacing w:after="0"/>
      <w:ind w:right="-6"/>
    </w:pPr>
  </w:style>
  <w:style w:type="paragraph" w:customStyle="1" w:styleId="Tabelka5-dl">
    <w:name w:val="Tabelka5-dól"/>
    <w:basedOn w:val="Tabelka3-dl"/>
    <w:rsid w:val="00B374F6"/>
    <w:pPr>
      <w:tabs>
        <w:tab w:val="clear" w:pos="6237"/>
        <w:tab w:val="clear" w:pos="7655"/>
        <w:tab w:val="clear" w:pos="9073"/>
        <w:tab w:val="right" w:pos="4537"/>
        <w:tab w:val="right" w:pos="5670"/>
        <w:tab w:val="right" w:pos="6804"/>
        <w:tab w:val="right" w:pos="7939"/>
        <w:tab w:val="right" w:pos="9072"/>
      </w:tabs>
      <w:ind w:right="-6"/>
    </w:pPr>
  </w:style>
  <w:style w:type="paragraph" w:customStyle="1" w:styleId="Tabelka4-srod">
    <w:name w:val="Tabelka4-srod"/>
    <w:basedOn w:val="Tabelka4-gra"/>
    <w:rsid w:val="00B374F6"/>
    <w:pPr>
      <w:pBdr>
        <w:bottom w:val="none" w:sz="0" w:space="0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4678"/>
        <w:tab w:val="right" w:pos="6096"/>
        <w:tab w:val="right" w:pos="7655"/>
        <w:tab w:val="right" w:pos="9072"/>
      </w:tabs>
      <w:ind w:left="1418" w:right="6" w:hanging="284"/>
    </w:pPr>
    <w:rPr>
      <w:b w:val="0"/>
      <w:i w:val="0"/>
    </w:rPr>
  </w:style>
  <w:style w:type="paragraph" w:customStyle="1" w:styleId="Tabelka3-srod3">
    <w:name w:val="Tabelka3-srod3"/>
    <w:basedOn w:val="Tabelka3-srod2"/>
    <w:rsid w:val="00B374F6"/>
    <w:pPr>
      <w:pBdr>
        <w:top w:val="none" w:sz="0" w:space="0" w:color="auto"/>
        <w:bottom w:val="single" w:sz="6" w:space="1" w:color="auto"/>
      </w:pBdr>
    </w:pPr>
  </w:style>
  <w:style w:type="paragraph" w:customStyle="1" w:styleId="Tabelka4-srod2">
    <w:name w:val="Tabelka4-srod2"/>
    <w:basedOn w:val="Tabelka4-srod"/>
    <w:rsid w:val="00B374F6"/>
    <w:pPr>
      <w:pBdr>
        <w:bottom w:val="single" w:sz="12" w:space="1" w:color="auto"/>
      </w:pBdr>
    </w:pPr>
  </w:style>
  <w:style w:type="paragraph" w:customStyle="1" w:styleId="Tabelka4-grabis">
    <w:name w:val="Tabelka4-góra bis"/>
    <w:basedOn w:val="Tabelka4-gra"/>
    <w:rsid w:val="00B374F6"/>
    <w:pPr>
      <w:pBdr>
        <w:bottom w:val="single" w:sz="12" w:space="1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3402"/>
        <w:tab w:val="right" w:pos="3969"/>
        <w:tab w:val="right" w:pos="5103"/>
        <w:tab w:val="right" w:pos="5671"/>
        <w:tab w:val="right" w:pos="6804"/>
        <w:tab w:val="right" w:pos="7371"/>
        <w:tab w:val="right" w:pos="8506"/>
        <w:tab w:val="right" w:pos="9073"/>
      </w:tabs>
      <w:ind w:right="5"/>
    </w:pPr>
  </w:style>
  <w:style w:type="paragraph" w:customStyle="1" w:styleId="Tabelka4-srodbis">
    <w:name w:val="Tabelka4-srod bis"/>
    <w:basedOn w:val="Tabelka4-srod"/>
    <w:rsid w:val="00B374F6"/>
    <w:pPr>
      <w:tabs>
        <w:tab w:val="clear" w:pos="4678"/>
        <w:tab w:val="clear" w:pos="6096"/>
        <w:tab w:val="clear" w:pos="7655"/>
        <w:tab w:val="right" w:pos="3402"/>
        <w:tab w:val="right" w:pos="3969"/>
        <w:tab w:val="right" w:pos="5104"/>
        <w:tab w:val="right" w:pos="5671"/>
        <w:tab w:val="right" w:pos="6804"/>
        <w:tab w:val="right" w:pos="7371"/>
        <w:tab w:val="right" w:pos="8505"/>
      </w:tabs>
    </w:pPr>
  </w:style>
  <w:style w:type="paragraph" w:customStyle="1" w:styleId="Tabelka4-srod1bis">
    <w:name w:val="Tabelka4-srod1 bis"/>
    <w:basedOn w:val="Tabelka4-srodbis"/>
    <w:rsid w:val="00B374F6"/>
    <w:pPr>
      <w:pBdr>
        <w:bottom w:val="single" w:sz="6" w:space="1" w:color="auto"/>
      </w:pBdr>
      <w:spacing w:before="120" w:after="0"/>
    </w:pPr>
    <w:rPr>
      <w:b/>
    </w:rPr>
  </w:style>
  <w:style w:type="paragraph" w:customStyle="1" w:styleId="bullet">
    <w:name w:val="bullet"/>
    <w:basedOn w:val="Normalny"/>
    <w:rsid w:val="00B374F6"/>
    <w:pPr>
      <w:spacing w:before="0" w:after="0" w:line="240" w:lineRule="auto"/>
      <w:ind w:left="1701" w:hanging="357"/>
    </w:pPr>
  </w:style>
  <w:style w:type="paragraph" w:customStyle="1" w:styleId="Tabelka5-grabis">
    <w:name w:val="Tabelka5-góra bis"/>
    <w:basedOn w:val="Tabelka4-grabis"/>
    <w:rsid w:val="00B374F6"/>
    <w:pPr>
      <w:tabs>
        <w:tab w:val="clear" w:pos="3969"/>
        <w:tab w:val="clear" w:pos="5671"/>
        <w:tab w:val="clear" w:pos="7371"/>
        <w:tab w:val="clear" w:pos="8506"/>
        <w:tab w:val="right" w:pos="4253"/>
        <w:tab w:val="right" w:pos="5954"/>
        <w:tab w:val="right" w:pos="7655"/>
        <w:tab w:val="right" w:pos="8505"/>
      </w:tabs>
    </w:pPr>
  </w:style>
  <w:style w:type="paragraph" w:customStyle="1" w:styleId="Tabelka5-srodbis">
    <w:name w:val="Tabelka5-srod bis"/>
    <w:basedOn w:val="Tabelka5-grabis"/>
    <w:rsid w:val="00B374F6"/>
    <w:pPr>
      <w:pBdr>
        <w:bottom w:val="none" w:sz="0" w:space="0" w:color="auto"/>
      </w:pBdr>
      <w:spacing w:before="120" w:after="0"/>
      <w:ind w:right="6"/>
    </w:pPr>
  </w:style>
  <w:style w:type="paragraph" w:customStyle="1" w:styleId="Tabelka5-srod">
    <w:name w:val="Tabelka5-srod"/>
    <w:basedOn w:val="Tabelka5-srodbis"/>
    <w:rsid w:val="00B374F6"/>
    <w:pPr>
      <w:pBdr>
        <w:top w:val="single" w:sz="6" w:space="1" w:color="auto"/>
        <w:bottom w:val="single" w:sz="6" w:space="1" w:color="auto"/>
      </w:pBdr>
      <w:tabs>
        <w:tab w:val="clear" w:pos="7655"/>
        <w:tab w:val="clear" w:pos="8505"/>
        <w:tab w:val="right" w:pos="8080"/>
        <w:tab w:val="right" w:pos="8931"/>
      </w:tabs>
    </w:pPr>
  </w:style>
  <w:style w:type="paragraph" w:customStyle="1" w:styleId="Normalrys">
    <w:name w:val="Normal rys"/>
    <w:basedOn w:val="Normalny"/>
    <w:rsid w:val="00B374F6"/>
    <w:pPr>
      <w:spacing w:before="0" w:after="0" w:line="240" w:lineRule="auto"/>
      <w:ind w:left="-284"/>
    </w:pPr>
    <w:rPr>
      <w:sz w:val="24"/>
      <w:lang w:val="en-GB"/>
    </w:rPr>
  </w:style>
  <w:style w:type="paragraph" w:customStyle="1" w:styleId="Tabelka6-gra">
    <w:name w:val="Tabelka6-góra"/>
    <w:basedOn w:val="Tabelka4-grabis"/>
    <w:rsid w:val="00B374F6"/>
    <w:pPr>
      <w:tabs>
        <w:tab w:val="clear" w:pos="3402"/>
        <w:tab w:val="clear" w:pos="3969"/>
        <w:tab w:val="clear" w:pos="5671"/>
        <w:tab w:val="clear" w:pos="6804"/>
        <w:tab w:val="clear" w:pos="7371"/>
        <w:tab w:val="clear" w:pos="8506"/>
        <w:tab w:val="right" w:pos="4253"/>
        <w:tab w:val="right" w:pos="6238"/>
        <w:tab w:val="right" w:pos="7088"/>
        <w:tab w:val="right" w:pos="8222"/>
      </w:tabs>
    </w:pPr>
  </w:style>
  <w:style w:type="paragraph" w:customStyle="1" w:styleId="Tabelka6-sr">
    <w:name w:val="Tabelka6-sr"/>
    <w:basedOn w:val="Tabelka6-gra"/>
    <w:rsid w:val="00B374F6"/>
    <w:pPr>
      <w:pBdr>
        <w:bottom w:val="none" w:sz="0" w:space="0" w:color="auto"/>
      </w:pBdr>
    </w:pPr>
    <w:rPr>
      <w:b w:val="0"/>
      <w:i w:val="0"/>
    </w:rPr>
  </w:style>
  <w:style w:type="paragraph" w:customStyle="1" w:styleId="Tabelka6-sr-1">
    <w:name w:val="Tabelka6-sr-1"/>
    <w:basedOn w:val="Tabelka6-sr"/>
    <w:rsid w:val="00B374F6"/>
    <w:pPr>
      <w:pBdr>
        <w:top w:val="single" w:sz="6" w:space="1" w:color="auto"/>
        <w:bottom w:val="single" w:sz="6" w:space="1" w:color="auto"/>
      </w:pBdr>
    </w:pPr>
    <w:rPr>
      <w:b/>
    </w:rPr>
  </w:style>
  <w:style w:type="paragraph" w:customStyle="1" w:styleId="Tabelka5-srod1">
    <w:name w:val="Tabelka5-srod1"/>
    <w:basedOn w:val="Tabelka4-srod1"/>
    <w:rsid w:val="00B374F6"/>
    <w:pPr>
      <w:tabs>
        <w:tab w:val="clear" w:pos="5245"/>
        <w:tab w:val="clear" w:pos="5812"/>
        <w:tab w:val="clear" w:pos="7372"/>
        <w:tab w:val="clear" w:pos="8505"/>
        <w:tab w:val="right" w:pos="4537"/>
        <w:tab w:val="right" w:pos="5670"/>
        <w:tab w:val="right" w:pos="7939"/>
      </w:tabs>
    </w:pPr>
  </w:style>
  <w:style w:type="paragraph" w:customStyle="1" w:styleId="BULLET0">
    <w:name w:val="BULLET"/>
    <w:basedOn w:val="Wcicienormalne"/>
    <w:rsid w:val="00B374F6"/>
    <w:pPr>
      <w:tabs>
        <w:tab w:val="left" w:pos="4820"/>
        <w:tab w:val="right" w:pos="9072"/>
      </w:tabs>
    </w:pPr>
    <w:rPr>
      <w:sz w:val="20"/>
    </w:rPr>
  </w:style>
  <w:style w:type="paragraph" w:customStyle="1" w:styleId="Title1">
    <w:name w:val="Title1"/>
    <w:basedOn w:val="Nagwek1"/>
    <w:next w:val="Podtytu1"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rFonts w:ascii="Arial PL" w:hAnsi="Arial PL"/>
      <w:sz w:val="44"/>
      <w:lang w:val="en-US"/>
    </w:rPr>
  </w:style>
  <w:style w:type="paragraph" w:customStyle="1" w:styleId="List1">
    <w:name w:val="List1"/>
    <w:basedOn w:val="Normalny"/>
    <w:rsid w:val="00B374F6"/>
    <w:pPr>
      <w:tabs>
        <w:tab w:val="left" w:pos="3600"/>
      </w:tabs>
      <w:ind w:left="2160" w:hanging="360"/>
    </w:pPr>
    <w:rPr>
      <w:rFonts w:ascii="Arial PL" w:hAnsi="Arial PL"/>
      <w:sz w:val="20"/>
      <w:lang w:val="en-US"/>
    </w:rPr>
  </w:style>
  <w:style w:type="paragraph" w:styleId="Mapadokumentu">
    <w:name w:val="Document Map"/>
    <w:basedOn w:val="Normalny"/>
    <w:semiHidden/>
    <w:rsid w:val="00B374F6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uiPriority w:val="99"/>
    <w:rsid w:val="00B374F6"/>
  </w:style>
  <w:style w:type="paragraph" w:styleId="Spistreci5">
    <w:name w:val="toc 5"/>
    <w:basedOn w:val="Normalny"/>
    <w:next w:val="Normalny"/>
    <w:autoRedefine/>
    <w:semiHidden/>
    <w:rsid w:val="00B374F6"/>
    <w:pPr>
      <w:spacing w:before="0" w:after="0"/>
      <w:ind w:left="660"/>
      <w:jc w:val="left"/>
    </w:pPr>
    <w:rPr>
      <w:rFonts w:ascii="Times New Roman" w:hAnsi="Times New Roman"/>
      <w:sz w:val="20"/>
    </w:rPr>
  </w:style>
  <w:style w:type="paragraph" w:styleId="Spistreci6">
    <w:name w:val="toc 6"/>
    <w:basedOn w:val="Normalny"/>
    <w:next w:val="Normalny"/>
    <w:autoRedefine/>
    <w:semiHidden/>
    <w:rsid w:val="00B374F6"/>
    <w:pPr>
      <w:spacing w:before="0" w:after="0"/>
      <w:ind w:left="880"/>
      <w:jc w:val="left"/>
    </w:pPr>
    <w:rPr>
      <w:rFonts w:ascii="Times New Roman" w:hAnsi="Times New Roman"/>
      <w:sz w:val="20"/>
    </w:rPr>
  </w:style>
  <w:style w:type="paragraph" w:styleId="Spistreci7">
    <w:name w:val="toc 7"/>
    <w:basedOn w:val="Normalny"/>
    <w:next w:val="Normalny"/>
    <w:autoRedefine/>
    <w:semiHidden/>
    <w:rsid w:val="00B374F6"/>
    <w:pPr>
      <w:spacing w:before="0" w:after="0"/>
      <w:ind w:left="1100"/>
      <w:jc w:val="left"/>
    </w:pPr>
    <w:rPr>
      <w:rFonts w:ascii="Times New Roman" w:hAnsi="Times New Roman"/>
      <w:sz w:val="20"/>
    </w:rPr>
  </w:style>
  <w:style w:type="paragraph" w:styleId="Spistreci8">
    <w:name w:val="toc 8"/>
    <w:basedOn w:val="Normalny"/>
    <w:next w:val="Normalny"/>
    <w:autoRedefine/>
    <w:semiHidden/>
    <w:rsid w:val="00B374F6"/>
    <w:pPr>
      <w:spacing w:before="0" w:after="0"/>
      <w:ind w:left="1320"/>
      <w:jc w:val="left"/>
    </w:pPr>
    <w:rPr>
      <w:rFonts w:ascii="Times New Roman" w:hAnsi="Times New Roman"/>
      <w:sz w:val="20"/>
    </w:rPr>
  </w:style>
  <w:style w:type="paragraph" w:styleId="Spistreci9">
    <w:name w:val="toc 9"/>
    <w:basedOn w:val="Normalny"/>
    <w:next w:val="Normalny"/>
    <w:autoRedefine/>
    <w:semiHidden/>
    <w:rsid w:val="00B374F6"/>
    <w:pPr>
      <w:spacing w:before="0" w:after="0"/>
      <w:ind w:left="1540"/>
      <w:jc w:val="left"/>
    </w:pPr>
    <w:rPr>
      <w:rFonts w:ascii="Times New Roman" w:hAnsi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74F6"/>
    <w:rPr>
      <w:sz w:val="20"/>
    </w:rPr>
  </w:style>
  <w:style w:type="paragraph" w:styleId="Tekstpodstawowywcity3">
    <w:name w:val="Body Text Indent 3"/>
    <w:basedOn w:val="Normalny"/>
    <w:rsid w:val="00B374F6"/>
    <w:pPr>
      <w:ind w:left="426"/>
      <w:jc w:val="center"/>
    </w:pPr>
    <w:rPr>
      <w:b/>
    </w:rPr>
  </w:style>
  <w:style w:type="paragraph" w:styleId="Tekstblokowy">
    <w:name w:val="Block Text"/>
    <w:basedOn w:val="Normalny"/>
    <w:rsid w:val="00B374F6"/>
    <w:pPr>
      <w:ind w:right="5"/>
    </w:pPr>
  </w:style>
  <w:style w:type="paragraph" w:customStyle="1" w:styleId="Styl1">
    <w:name w:val="Styl1"/>
    <w:basedOn w:val="Normalny"/>
    <w:rsid w:val="00B374F6"/>
    <w:pPr>
      <w:ind w:left="284"/>
    </w:pPr>
    <w:rPr>
      <w:lang w:val="de-DE"/>
    </w:rPr>
  </w:style>
  <w:style w:type="table" w:styleId="Tabela-Siatka">
    <w:name w:val="Table Grid"/>
    <w:basedOn w:val="Standardowy"/>
    <w:rsid w:val="00E338DA"/>
    <w:pPr>
      <w:spacing w:before="120" w:after="120" w:line="264" w:lineRule="atLeast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A01E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20B5"/>
  </w:style>
  <w:style w:type="character" w:customStyle="1" w:styleId="TekstpodstawowyZnak">
    <w:name w:val="Tekst podstawowy Znak"/>
    <w:basedOn w:val="Domylnaczcionkaakapitu"/>
    <w:link w:val="Tekstpodstawowy"/>
    <w:rsid w:val="007320B5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1CB7"/>
    <w:pPr>
      <w:ind w:left="720"/>
      <w:contextualSpacing/>
    </w:pPr>
  </w:style>
  <w:style w:type="character" w:styleId="Odwoaniedokomentarza">
    <w:name w:val="annotation reference"/>
    <w:basedOn w:val="Domylnaczcionkaakapitu"/>
    <w:rsid w:val="00AD29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296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29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D2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2962"/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1806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806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D9180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80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4727E"/>
    <w:rPr>
      <w:rFonts w:ascii="Arial" w:hAnsi="Arial"/>
      <w:sz w:val="16"/>
    </w:rPr>
  </w:style>
  <w:style w:type="character" w:customStyle="1" w:styleId="Nagwek2Znak">
    <w:name w:val="Nagłówek 2 Znak"/>
    <w:basedOn w:val="Domylnaczcionkaakapitu"/>
    <w:link w:val="Nagwek2"/>
    <w:rsid w:val="007E25AC"/>
    <w:rPr>
      <w:rFonts w:ascii="Arial" w:hAnsi="Arial"/>
      <w:b/>
      <w:sz w:val="28"/>
    </w:rPr>
  </w:style>
  <w:style w:type="character" w:customStyle="1" w:styleId="Nagwek4Znak">
    <w:name w:val="Nagłówek 4 Znak"/>
    <w:basedOn w:val="Domylnaczcionkaakapitu"/>
    <w:link w:val="Nagwek4"/>
    <w:rsid w:val="00EE0A03"/>
    <w:rPr>
      <w:rFonts w:ascii="Arial" w:hAnsi="Arial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RAPOR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ECEDA-7FE3-49E9-9751-0A7756090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RAPORT</Template>
  <TotalTime>2</TotalTime>
  <Pages>4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</vt:lpstr>
    </vt:vector>
  </TitlesOfParts>
  <Company>DORADCA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</dc:title>
  <dc:creator>Zygmunt Cichocki</dc:creator>
  <cp:lastModifiedBy>Laskowska Ewa</cp:lastModifiedBy>
  <cp:revision>3</cp:revision>
  <cp:lastPrinted>2017-04-28T09:24:00Z</cp:lastPrinted>
  <dcterms:created xsi:type="dcterms:W3CDTF">2017-04-28T07:50:00Z</dcterms:created>
  <dcterms:modified xsi:type="dcterms:W3CDTF">2017-04-28T09:24:00Z</dcterms:modified>
</cp:coreProperties>
</file>