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0C69E" w14:textId="1F711AFD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Wnioskodawcy</w:t>
      </w:r>
    </w:p>
    <w:p w14:paraId="4AE04BE0" w14:textId="59FFFD80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Akty prawne – aktualne na dzień składania podpisu</w:t>
      </w:r>
    </w:p>
    <w:bookmarkEnd w:id="0"/>
    <w:p w14:paraId="19CBBE39" w14:textId="1F5D7519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1. Oświadczam, ze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wraz 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i</w:t>
      </w:r>
      <w:r w:rsidR="00117A45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2A97D5CC" w14:textId="7F3455DF" w:rsidTr="00727F63">
        <w:trPr>
          <w:trHeight w:val="451"/>
        </w:trPr>
        <w:tc>
          <w:tcPr>
            <w:tcW w:w="1728" w:type="dxa"/>
          </w:tcPr>
          <w:p w14:paraId="7DC285E6" w14:textId="5B19BBE9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7D13E0B6" w14:textId="7FFB464B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15CF556F" w14:textId="0A98727F" w:rsidR="00727F63" w:rsidRPr="00E03B4B" w:rsidRDefault="00727F6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9FE9D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6D23700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8E13DDE" w14:textId="7437789F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2.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54BF1DD" w14:textId="77777777" w:rsidTr="003606E4">
        <w:trPr>
          <w:trHeight w:val="451"/>
        </w:trPr>
        <w:tc>
          <w:tcPr>
            <w:tcW w:w="1728" w:type="dxa"/>
          </w:tcPr>
          <w:p w14:paraId="4DCB617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E65E872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6932052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4F9339D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52BDEC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5370620" w14:textId="1734318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99F7DF0" w14:textId="77777777" w:rsidTr="003606E4">
        <w:trPr>
          <w:trHeight w:val="451"/>
        </w:trPr>
        <w:tc>
          <w:tcPr>
            <w:tcW w:w="1728" w:type="dxa"/>
          </w:tcPr>
          <w:p w14:paraId="3F0F8E5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2D4124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CCDAE2B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2CC1DFA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ADBEFB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C3AC0DB" w14:textId="5F61F0DC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wniosku,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>przestrzegałem/łam obowiązujących przepisów prawa dotyczących danej</w:t>
      </w:r>
      <w:r w:rsidR="007F080D" w:rsidRPr="00E03B4B">
        <w:rPr>
          <w:sz w:val="24"/>
          <w:szCs w:val="24"/>
        </w:rPr>
        <w:br/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Rozporządzenia Parlamentu Europejskiego i Rady (UE) nr 2021/1060 z dnia 24 czerwca 2021 r.</w:t>
      </w:r>
      <w:r w:rsidR="007F080D" w:rsidRPr="00E03B4B">
        <w:rPr>
          <w:rFonts w:ascii="Arial" w:hAnsi="Arial" w:cs="Arial"/>
          <w:sz w:val="24"/>
          <w:szCs w:val="24"/>
        </w:rPr>
        <w:t>) (dotyczy tylko projektów</w:t>
      </w:r>
      <w:r w:rsidR="00117A45">
        <w:rPr>
          <w:rFonts w:ascii="Arial" w:hAnsi="Arial" w:cs="Arial"/>
          <w:sz w:val="24"/>
          <w:szCs w:val="24"/>
        </w:rPr>
        <w:t xml:space="preserve"> </w:t>
      </w:r>
      <w:r w:rsidR="007F080D" w:rsidRPr="00E03B4B">
        <w:rPr>
          <w:rFonts w:ascii="Arial" w:hAnsi="Arial" w:cs="Arial"/>
          <w:sz w:val="24"/>
          <w:szCs w:val="24"/>
        </w:rPr>
        <w:t>nieobjętych pomoc</w:t>
      </w:r>
      <w:r w:rsidR="00117A45">
        <w:rPr>
          <w:rFonts w:ascii="Arial" w:hAnsi="Arial" w:cs="Arial"/>
          <w:sz w:val="24"/>
          <w:szCs w:val="24"/>
        </w:rPr>
        <w:t>ą</w:t>
      </w:r>
      <w:r w:rsidR="007F080D" w:rsidRPr="00E03B4B">
        <w:rPr>
          <w:rFonts w:ascii="Arial" w:hAnsi="Arial" w:cs="Arial"/>
          <w:sz w:val="24"/>
          <w:szCs w:val="24"/>
        </w:rPr>
        <w:t xml:space="preserve"> publiczną)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  <w:gridCol w:w="1701"/>
      </w:tblGrid>
      <w:tr w:rsidR="00FE2619" w:rsidRPr="00E03B4B" w14:paraId="546A12B8" w14:textId="77777777" w:rsidTr="003606E4">
        <w:trPr>
          <w:trHeight w:val="451"/>
        </w:trPr>
        <w:tc>
          <w:tcPr>
            <w:tcW w:w="1728" w:type="dxa"/>
          </w:tcPr>
          <w:p w14:paraId="7549CC7F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B371608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B54E7FA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  <w:tc>
          <w:tcPr>
            <w:tcW w:w="1701" w:type="dxa"/>
          </w:tcPr>
          <w:p w14:paraId="03544F12" w14:textId="77777777" w:rsidR="00FE2619" w:rsidRPr="00E03B4B" w:rsidRDefault="00FE2619" w:rsidP="003606E4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 dotyczy</w:t>
            </w:r>
          </w:p>
        </w:tc>
      </w:tr>
    </w:tbl>
    <w:p w14:paraId="232DAF5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46EF79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DC1E509" w14:textId="2AACEC3C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5. 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(rzeczowo)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 dofinansowanie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 zgodnie z art. 63 ust. 6 Rozporządzenia Parlamentu Europejskiego i Rady (UE) nr 2021/1060 z dnia 24 czerwca 2021 r.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D702D79" w14:textId="77777777" w:rsidTr="003606E4">
        <w:trPr>
          <w:trHeight w:val="451"/>
        </w:trPr>
        <w:tc>
          <w:tcPr>
            <w:tcW w:w="1728" w:type="dxa"/>
          </w:tcPr>
          <w:p w14:paraId="6C1FF28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0A71A9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45B35FD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79E4EDD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AC175C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7F4250A" w14:textId="5E868C4E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F23D131" w14:textId="77777777" w:rsidTr="003606E4">
        <w:trPr>
          <w:trHeight w:val="451"/>
        </w:trPr>
        <w:tc>
          <w:tcPr>
            <w:tcW w:w="1728" w:type="dxa"/>
          </w:tcPr>
          <w:p w14:paraId="1ACF831F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5E60877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04DF8CA9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2DF7B2C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404948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61D0EA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CF1E87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2CA218C" w14:textId="221EC77F" w:rsidR="00B170EC" w:rsidRPr="00E03B4B" w:rsidRDefault="005258F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bookmarkStart w:id="1" w:name="_Hlk147993806"/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7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nie pozostaję pod zarządem komisarycznym lub nie znajduję się w toku likwidacji, postępowania upadłościowego, postępowania naprawczego (dotyczy tylko przedsiębiorców, tj. osób wpisanych do Centralnej Ewidencji i Informacji o Działalności Gospodarczej lub podmiotów wpisanych do rejestru przedsiębiorców Krajowego Rejestru Sądowego).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3FDA9BC" w14:textId="77777777" w:rsidTr="003606E4">
        <w:trPr>
          <w:trHeight w:val="451"/>
        </w:trPr>
        <w:tc>
          <w:tcPr>
            <w:tcW w:w="1728" w:type="dxa"/>
          </w:tcPr>
          <w:p w14:paraId="5AAB6D47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7D8C2F94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060A4B7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F8C86B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bookmarkEnd w:id="1"/>
    <w:p w14:paraId="3BADA8DF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5A25352" w14:textId="25343009" w:rsidR="00FE2619" w:rsidRPr="00E03B4B" w:rsidRDefault="005258F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Oświadczam, że nie jestem podmiotem wykluczonym z możliwości ubiegania się o dofinansowanie: </w:t>
      </w:r>
    </w:p>
    <w:p w14:paraId="23D1B90A" w14:textId="6979B2DD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1) na podstawie art. 207 ust. 4 ustawy z dnia 27 sierpnia 2009 r. o finansach publicznych, </w:t>
      </w:r>
    </w:p>
    <w:p w14:paraId="3FB47226" w14:textId="139F8824" w:rsidR="00DF2A63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,</w:t>
      </w:r>
    </w:p>
    <w:p w14:paraId="088BFA85" w14:textId="77777777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7D166434" w14:textId="04208588" w:rsidR="00DF2A63" w:rsidRPr="00E03B4B" w:rsidRDefault="00DF2A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</w:p>
    <w:p w14:paraId="2F0E00F2" w14:textId="6BABDB1D" w:rsidR="007457AF" w:rsidRPr="00E06683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05EA605D" w14:textId="77777777" w:rsidTr="003606E4">
        <w:trPr>
          <w:trHeight w:val="451"/>
        </w:trPr>
        <w:tc>
          <w:tcPr>
            <w:tcW w:w="1728" w:type="dxa"/>
          </w:tcPr>
          <w:p w14:paraId="28D9A18D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0175D63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5B667D8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720446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1FA26F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17B2A11" w14:textId="25845BB5" w:rsidR="0074212D" w:rsidRPr="0074212D" w:rsidRDefault="0074212D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 w:rsidRPr="0074212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11. Oświadczam, że </w:t>
      </w:r>
      <w:r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4212D" w:rsidRPr="0074212D" w14:paraId="435442B1" w14:textId="77777777" w:rsidTr="00F91A7F">
        <w:trPr>
          <w:trHeight w:val="451"/>
        </w:trPr>
        <w:tc>
          <w:tcPr>
            <w:tcW w:w="1728" w:type="dxa"/>
          </w:tcPr>
          <w:p w14:paraId="1B1CFF47" w14:textId="77777777"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279FDF1" w14:textId="77777777"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5D0FD466" w14:textId="77777777"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74212D">
              <w:rPr>
                <w:rFonts w:ascii="Arial Narrow" w:hAnsi="Arial Narrow" w:cs="Arial"/>
                <w:b/>
              </w:rPr>
              <w:t xml:space="preserve"> 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74E82CDC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21849D1D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59589909" w14:textId="08D510D5" w:rsidR="0074212D" w:rsidRPr="0074212D" w:rsidRDefault="0074212D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74212D">
        <w:rPr>
          <w:rFonts w:ascii="Arial" w:hAnsi="Arial" w:cs="Arial"/>
          <w:iCs/>
          <w:sz w:val="24"/>
          <w:szCs w:val="24"/>
        </w:rPr>
        <w:t xml:space="preserve">12. </w:t>
      </w:r>
      <w:r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Pr="00604154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4212D" w:rsidRPr="0074212D" w14:paraId="14D6F09E" w14:textId="77777777" w:rsidTr="00F91A7F">
        <w:trPr>
          <w:trHeight w:val="451"/>
        </w:trPr>
        <w:tc>
          <w:tcPr>
            <w:tcW w:w="1728" w:type="dxa"/>
          </w:tcPr>
          <w:p w14:paraId="18D7E934" w14:textId="77777777"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E1A3CC5" w14:textId="77777777"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3F9A12FB" w14:textId="77777777" w:rsidR="0074212D" w:rsidRPr="0074212D" w:rsidRDefault="0074212D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74212D">
              <w:rPr>
                <w:rFonts w:ascii="Arial Narrow" w:hAnsi="Arial Narrow" w:cs="Arial"/>
                <w:b/>
              </w:rPr>
              <w:t xml:space="preserve"> 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0CD9C143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79A33287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D6D50DD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AAA7FCF" w14:textId="5B77EDF0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bookmarkStart w:id="2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>1</w:t>
      </w:r>
      <w:r w:rsidR="00E8177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3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posiadam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43868A4" w14:textId="77777777" w:rsidTr="003606E4">
        <w:trPr>
          <w:trHeight w:val="451"/>
        </w:trPr>
        <w:tc>
          <w:tcPr>
            <w:tcW w:w="1728" w:type="dxa"/>
          </w:tcPr>
          <w:p w14:paraId="54B59B02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6088E4A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147A2AC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627F40D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bookmarkEnd w:id="2"/>
    <w:p w14:paraId="3B41066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71357DF" w14:textId="6B9841B1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E8177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4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posiadam środki finansowe zabezpieczające wkład własny na realizację projektu (na pokrycie wydatków nieobjętych dofinansowaniem).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2AFCE257" w14:textId="77777777" w:rsidTr="003606E4">
        <w:trPr>
          <w:trHeight w:val="451"/>
        </w:trPr>
        <w:tc>
          <w:tcPr>
            <w:tcW w:w="1728" w:type="dxa"/>
          </w:tcPr>
          <w:p w14:paraId="489E79ED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2B845E7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25E695C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A4EAAB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64FB50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579DC3" w14:textId="69A2D94B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E8177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5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wyrażam zgodę na udzielanie informacji </w:t>
      </w:r>
      <w:bookmarkStart w:id="3" w:name="_GoBack"/>
      <w:bookmarkEnd w:id="3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1E5CFF9A" w14:textId="77777777" w:rsidTr="003606E4">
        <w:trPr>
          <w:trHeight w:val="451"/>
        </w:trPr>
        <w:tc>
          <w:tcPr>
            <w:tcW w:w="1728" w:type="dxa"/>
          </w:tcPr>
          <w:p w14:paraId="4AE1C8C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52DF78D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622AC88F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07943B6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37FDB7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EC77A7" w14:textId="1C6ACA34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E8177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6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89B69CE" w14:textId="77777777" w:rsidTr="003606E4">
        <w:trPr>
          <w:trHeight w:val="451"/>
        </w:trPr>
        <w:tc>
          <w:tcPr>
            <w:tcW w:w="1728" w:type="dxa"/>
          </w:tcPr>
          <w:p w14:paraId="2B13704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23C6F39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227AB5C1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1DA0BEF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0B2655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707F8BBF" w14:textId="5C7A0272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E8177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7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53635485" w14:textId="77777777" w:rsidTr="003606E4">
        <w:trPr>
          <w:trHeight w:val="451"/>
        </w:trPr>
        <w:tc>
          <w:tcPr>
            <w:tcW w:w="1728" w:type="dxa"/>
          </w:tcPr>
          <w:p w14:paraId="46E76A4A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36E579FE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1C85C856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5161018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1E6B5B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8186A30" w14:textId="1362980A" w:rsidR="00B170EC" w:rsidRPr="00E03B4B" w:rsidRDefault="00C522CE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</w:t>
      </w:r>
      <w:r w:rsidR="00E81777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8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weryfikacji warunków formalnych, oceny formalnej, merytorycznej, środowiskowej,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727F63" w:rsidRPr="00E03B4B" w14:paraId="63F1AD4F" w14:textId="77777777" w:rsidTr="003606E4">
        <w:trPr>
          <w:trHeight w:val="451"/>
        </w:trPr>
        <w:tc>
          <w:tcPr>
            <w:tcW w:w="1728" w:type="dxa"/>
          </w:tcPr>
          <w:p w14:paraId="179A3320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11A8152A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7840AB1F" w14:textId="77777777" w:rsidR="00727F63" w:rsidRPr="00E03B4B" w:rsidRDefault="00727F6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21E301CF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47832CD" w14:textId="77777777" w:rsidR="00FA19B6" w:rsidRPr="00E03B4B" w:rsidRDefault="00FA19B6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22D0E4AF" w14:textId="76053BFD" w:rsidR="00FE2619" w:rsidRPr="00E03B4B" w:rsidRDefault="00E81777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19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276"/>
      </w:tblGrid>
      <w:tr w:rsidR="00FE2619" w14:paraId="50E90A12" w14:textId="77777777" w:rsidTr="003606E4">
        <w:trPr>
          <w:trHeight w:val="451"/>
        </w:trPr>
        <w:tc>
          <w:tcPr>
            <w:tcW w:w="1728" w:type="dxa"/>
          </w:tcPr>
          <w:p w14:paraId="42E1C180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69C9209E" w14:textId="77777777" w:rsidR="00FE2619" w:rsidRPr="00E03B4B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  <w:tc>
          <w:tcPr>
            <w:tcW w:w="1276" w:type="dxa"/>
          </w:tcPr>
          <w:p w14:paraId="63F5346C" w14:textId="77777777" w:rsidR="00FE2619" w:rsidRDefault="00FE2619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Nie</w:t>
            </w:r>
          </w:p>
        </w:tc>
      </w:tr>
    </w:tbl>
    <w:p w14:paraId="33C8361E" w14:textId="77777777" w:rsidR="00FE2619" w:rsidRPr="007F080D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FE2619" w:rsidRPr="007F080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0BE1ED8" w16cex:dateUtc="2023-11-08T13:34:00Z"/>
  <w16cex:commentExtensible w16cex:durableId="3DDD1BAE" w16cex:dateUtc="2023-11-08T13:42:00Z"/>
  <w16cex:commentExtensible w16cex:durableId="283A3980" w16cex:dateUtc="2023-11-09T11:43:00Z"/>
  <w16cex:commentExtensible w16cex:durableId="1A64C646" w16cex:dateUtc="2023-11-08T13:34:00Z"/>
  <w16cex:commentExtensible w16cex:durableId="1C0F4067" w16cex:dateUtc="2023-11-08T13:37:00Z"/>
  <w16cex:commentExtensible w16cex:durableId="10B58FF9" w16cex:dateUtc="2023-11-09T11:43:00Z"/>
  <w16cex:commentExtensible w16cex:durableId="6BECBD72" w16cex:dateUtc="2023-11-08T13:34:00Z"/>
  <w16cex:commentExtensible w16cex:durableId="43508909" w16cex:dateUtc="2023-11-08T13:38:00Z"/>
  <w16cex:commentExtensible w16cex:durableId="3831F694" w16cex:dateUtc="2023-11-09T11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8DDF5C" w16cid:durableId="50BE1ED8"/>
  <w16cid:commentId w16cid:paraId="7C5C5644" w16cid:durableId="3DDD1BAE"/>
  <w16cid:commentId w16cid:paraId="7D9E4940" w16cid:durableId="283A3980"/>
  <w16cid:commentId w16cid:paraId="45E9B143" w16cid:durableId="1A64C646"/>
  <w16cid:commentId w16cid:paraId="2F78F901" w16cid:durableId="1C0F4067"/>
  <w16cid:commentId w16cid:paraId="50B7D81F" w16cid:durableId="10B58FF9"/>
  <w16cid:commentId w16cid:paraId="433E702D" w16cid:durableId="6BECBD72"/>
  <w16cid:commentId w16cid:paraId="72B80EF7" w16cid:durableId="43508909"/>
  <w16cid:commentId w16cid:paraId="5AEF10B9" w16cid:durableId="3831F69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ACD6A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5EB4C630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271459C3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1112A">
          <w:fldChar w:fldCharType="begin"/>
        </w:r>
        <w:r w:rsidR="00F1112A">
          <w:instrText>PAGE   \* MERGEFORMAT</w:instrText>
        </w:r>
        <w:r w:rsidR="00F1112A">
          <w:fldChar w:fldCharType="separate"/>
        </w:r>
        <w:r w:rsidR="00E81777">
          <w:rPr>
            <w:noProof/>
          </w:rPr>
          <w:t>3</w:t>
        </w:r>
        <w:r w:rsidR="00F1112A">
          <w:fldChar w:fldCharType="end"/>
        </w:r>
      </w:p>
    </w:sdtContent>
  </w:sdt>
  <w:p w14:paraId="6DF38FE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C377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5816DE3E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A6A96" w14:textId="0CFD9916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nr 1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0EC"/>
    <w:rsid w:val="00117A45"/>
    <w:rsid w:val="001335E3"/>
    <w:rsid w:val="00186D01"/>
    <w:rsid w:val="00345885"/>
    <w:rsid w:val="003D2441"/>
    <w:rsid w:val="00472412"/>
    <w:rsid w:val="004D55F1"/>
    <w:rsid w:val="005258FF"/>
    <w:rsid w:val="00535DE8"/>
    <w:rsid w:val="005555D5"/>
    <w:rsid w:val="005B6CDD"/>
    <w:rsid w:val="00604154"/>
    <w:rsid w:val="006A51C8"/>
    <w:rsid w:val="00727F63"/>
    <w:rsid w:val="0073596C"/>
    <w:rsid w:val="0074212D"/>
    <w:rsid w:val="007457AF"/>
    <w:rsid w:val="00755A53"/>
    <w:rsid w:val="007A4B3F"/>
    <w:rsid w:val="007F080D"/>
    <w:rsid w:val="007F3E80"/>
    <w:rsid w:val="00806E89"/>
    <w:rsid w:val="00860582"/>
    <w:rsid w:val="008D5269"/>
    <w:rsid w:val="00961098"/>
    <w:rsid w:val="009D6EE2"/>
    <w:rsid w:val="00B170EC"/>
    <w:rsid w:val="00C522CE"/>
    <w:rsid w:val="00C870D7"/>
    <w:rsid w:val="00C95342"/>
    <w:rsid w:val="00CA2752"/>
    <w:rsid w:val="00CA48EC"/>
    <w:rsid w:val="00D01CB8"/>
    <w:rsid w:val="00D45AFC"/>
    <w:rsid w:val="00DF2A63"/>
    <w:rsid w:val="00E03B4B"/>
    <w:rsid w:val="00E06683"/>
    <w:rsid w:val="00E81777"/>
    <w:rsid w:val="00EA5BE2"/>
    <w:rsid w:val="00F1112A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786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Balcerek Karolina</cp:lastModifiedBy>
  <cp:revision>20</cp:revision>
  <cp:lastPrinted>2023-06-20T11:20:00Z</cp:lastPrinted>
  <dcterms:created xsi:type="dcterms:W3CDTF">2023-06-20T07:12:00Z</dcterms:created>
  <dcterms:modified xsi:type="dcterms:W3CDTF">2023-11-14T07:10:00Z</dcterms:modified>
</cp:coreProperties>
</file>